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7F263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firstLine="567"/>
        <w:jc w:val="right"/>
        <w:rPr>
          <w:rFonts w:ascii="GHEA Grapalat" w:hAnsi="GHEA Grapalat" w:cs="Sylfaen"/>
          <w:i/>
        </w:rPr>
      </w:pP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9044F1" w:rsidRDefault="008B1F5B" w:rsidP="00E12B8D">
      <w:pPr>
        <w:pStyle w:val="a3"/>
        <w:widowControl w:val="0"/>
        <w:spacing w:after="160" w:line="240" w:lineRule="auto"/>
        <w:ind w:firstLine="0"/>
        <w:jc w:val="center"/>
        <w:rPr>
          <w:rFonts w:ascii="GHEA Grapalat" w:hAnsi="GHEA Grapalat"/>
          <w:i w:val="0"/>
          <w:sz w:val="24"/>
          <w:szCs w:val="24"/>
        </w:rPr>
      </w:pPr>
      <w:r w:rsidRPr="008B1F5B">
        <w:rPr>
          <w:rFonts w:ascii="Calibri" w:hAnsi="Calibri"/>
          <w:i w:val="0"/>
          <w:sz w:val="24"/>
          <w:szCs w:val="24"/>
        </w:rPr>
        <w:t>"</w:t>
      </w:r>
      <w:r w:rsidR="006C4EC2">
        <w:rPr>
          <w:rFonts w:ascii="Sylfaen" w:hAnsi="Sylfaen"/>
          <w:i w:val="0"/>
          <w:sz w:val="24"/>
          <w:szCs w:val="24"/>
          <w:lang w:val="hy-AM"/>
        </w:rPr>
        <w:t>12</w:t>
      </w:r>
      <w:r w:rsidRPr="008B1F5B">
        <w:rPr>
          <w:rFonts w:ascii="Calibri" w:hAnsi="Calibri"/>
          <w:i w:val="0"/>
          <w:sz w:val="24"/>
          <w:szCs w:val="24"/>
        </w:rPr>
        <w:t>"-ого "</w:t>
      </w:r>
      <w:r w:rsidR="006C4EC2">
        <w:rPr>
          <w:rFonts w:ascii="GHEA Grapalat" w:hAnsi="GHEA Grapalat"/>
          <w:i w:val="0"/>
          <w:sz w:val="24"/>
          <w:szCs w:val="24"/>
        </w:rPr>
        <w:t>1</w:t>
      </w:r>
      <w:r w:rsidR="006C4EC2">
        <w:rPr>
          <w:rFonts w:ascii="GHEA Grapalat" w:hAnsi="GHEA Grapalat"/>
          <w:i w:val="0"/>
          <w:sz w:val="24"/>
          <w:szCs w:val="24"/>
          <w:lang w:val="hy-AM"/>
        </w:rPr>
        <w:t>2</w:t>
      </w:r>
      <w:r w:rsidRPr="008B1F5B">
        <w:rPr>
          <w:rFonts w:ascii="Calibri" w:hAnsi="Calibri"/>
          <w:i w:val="0"/>
          <w:sz w:val="24"/>
          <w:szCs w:val="24"/>
        </w:rPr>
        <w:t>"  202</w:t>
      </w:r>
      <w:r w:rsidR="000E0617" w:rsidRPr="000E0617">
        <w:rPr>
          <w:rFonts w:ascii="Calibri" w:hAnsi="Calibri"/>
          <w:i w:val="0"/>
          <w:sz w:val="24"/>
          <w:szCs w:val="24"/>
        </w:rPr>
        <w:t>4</w:t>
      </w:r>
      <w:r w:rsidR="00E12B8D">
        <w:rPr>
          <w:rFonts w:ascii="GHEA Grapalat" w:hAnsi="GHEA Grapalat"/>
          <w:i w:val="0"/>
          <w:sz w:val="24"/>
          <w:szCs w:val="24"/>
        </w:rPr>
        <w:t xml:space="preserve"> </w:t>
      </w:r>
      <w:r w:rsidR="00E12B8D" w:rsidRPr="009044F1">
        <w:rPr>
          <w:rFonts w:ascii="GHEA Grapalat" w:hAnsi="GHEA Grapalat"/>
          <w:i w:val="0"/>
          <w:sz w:val="24"/>
          <w:szCs w:val="24"/>
        </w:rPr>
        <w:t>года "</w:t>
      </w:r>
      <w:r w:rsidRPr="008B1F5B">
        <w:rPr>
          <w:rFonts w:ascii="Calibri" w:hAnsi="Calibri"/>
          <w:i w:val="0"/>
          <w:sz w:val="24"/>
          <w:szCs w:val="24"/>
        </w:rPr>
        <w:t>№1</w:t>
      </w:r>
      <w:r w:rsidR="00E12B8D" w:rsidRPr="009044F1">
        <w:rPr>
          <w:rFonts w:ascii="GHEA Grapalat" w:hAnsi="GHEA Grapalat"/>
          <w:i w:val="0"/>
          <w:sz w:val="24"/>
          <w:szCs w:val="24"/>
        </w:rPr>
        <w:t xml:space="preserve">" </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6C4EC2">
        <w:rPr>
          <w:rFonts w:ascii="Sylfaen" w:hAnsi="Sylfaen"/>
          <w:i w:val="0"/>
          <w:sz w:val="24"/>
          <w:szCs w:val="24"/>
        </w:rPr>
        <w:t>V1M-GHAPDzB-25/02</w:t>
      </w:r>
    </w:p>
    <w:p w:rsidR="00E12B8D" w:rsidRPr="00501D4F" w:rsidRDefault="00E12B8D" w:rsidP="00E12B8D">
      <w:pPr>
        <w:pStyle w:val="a3"/>
        <w:widowControl w:val="0"/>
        <w:spacing w:after="160" w:line="240" w:lineRule="auto"/>
        <w:rPr>
          <w:rFonts w:ascii="GHEA Grapalat" w:hAnsi="GHEA Grapalat"/>
          <w:i w:val="0"/>
          <w:sz w:val="22"/>
          <w:szCs w:val="22"/>
        </w:rPr>
      </w:pPr>
    </w:p>
    <w:p w:rsidR="00E12B8D" w:rsidRPr="00501D4F" w:rsidRDefault="00E12B8D" w:rsidP="00E12B8D">
      <w:pPr>
        <w:pStyle w:val="a3"/>
        <w:widowControl w:val="0"/>
        <w:spacing w:line="240" w:lineRule="auto"/>
        <w:ind w:firstLine="709"/>
        <w:jc w:val="left"/>
        <w:rPr>
          <w:rFonts w:ascii="GHEA Grapalat" w:hAnsi="GHEA Grapalat"/>
          <w:i w:val="0"/>
          <w:sz w:val="22"/>
          <w:szCs w:val="22"/>
        </w:rPr>
      </w:pPr>
      <w:r w:rsidRPr="00501D4F">
        <w:rPr>
          <w:rFonts w:ascii="GHEA Grapalat" w:hAnsi="GHEA Grapalat"/>
          <w:i w:val="0"/>
          <w:sz w:val="22"/>
          <w:szCs w:val="22"/>
        </w:rPr>
        <w:t xml:space="preserve">Заказчик </w:t>
      </w:r>
      <w:r w:rsidR="00501D4F">
        <w:rPr>
          <w:rFonts w:ascii="GHEA Grapalat" w:hAnsi="GHEA Grapalat"/>
          <w:i w:val="0"/>
          <w:sz w:val="22"/>
          <w:szCs w:val="22"/>
        </w:rPr>
        <w:t xml:space="preserve"> </w:t>
      </w:r>
      <w:r w:rsidR="00BD024F" w:rsidRPr="00BD024F">
        <w:rPr>
          <w:rFonts w:ascii="GHEA Grapalat" w:hAnsi="GHEA Grapalat"/>
          <w:i w:val="0"/>
          <w:sz w:val="22"/>
          <w:szCs w:val="22"/>
        </w:rPr>
        <w:t>«Веду № 1  детский сад» HOAK</w:t>
      </w:r>
      <w:r w:rsidR="007E5C72" w:rsidRPr="00BD024F">
        <w:rPr>
          <w:rFonts w:ascii="GHEA Grapalat" w:hAnsi="GHEA Grapalat"/>
          <w:i w:val="0"/>
          <w:sz w:val="22"/>
          <w:szCs w:val="22"/>
        </w:rPr>
        <w:t>, которая</w:t>
      </w:r>
      <w:r w:rsidR="007E5C72" w:rsidRPr="0015555B">
        <w:rPr>
          <w:rFonts w:ascii="GHEA Grapalat" w:hAnsi="GHEA Grapalat"/>
          <w:i w:val="0"/>
          <w:sz w:val="24"/>
          <w:szCs w:val="24"/>
        </w:rPr>
        <w:t xml:space="preserve"> находится в Араратской </w:t>
      </w:r>
      <w:r w:rsidR="007E5C72" w:rsidRPr="00914EBF">
        <w:rPr>
          <w:rFonts w:ascii="GHEA Grapalat" w:hAnsi="GHEA Grapalat"/>
          <w:i w:val="0"/>
          <w:sz w:val="22"/>
          <w:szCs w:val="22"/>
        </w:rPr>
        <w:t xml:space="preserve">области  </w:t>
      </w:r>
      <w:r w:rsidR="00914EBF" w:rsidRPr="00914EBF">
        <w:rPr>
          <w:rFonts w:ascii="GHEA Grapalat" w:hAnsi="GHEA Grapalat"/>
          <w:i w:val="0"/>
          <w:sz w:val="22"/>
          <w:szCs w:val="22"/>
        </w:rPr>
        <w:t>К.   Веди Пушкины 7</w:t>
      </w:r>
      <w:r w:rsidR="00BD0664" w:rsidRPr="00914EBF">
        <w:rPr>
          <w:rFonts w:ascii="GHEA Grapalat" w:hAnsi="GHEA Grapalat"/>
          <w:i w:val="0"/>
          <w:sz w:val="22"/>
          <w:szCs w:val="22"/>
        </w:rPr>
        <w:t>.</w:t>
      </w:r>
      <w:r w:rsidR="00BD0664" w:rsidRPr="00BD0664">
        <w:rPr>
          <w:rFonts w:ascii="GHEA Grapalat" w:hAnsi="GHEA Grapalat"/>
          <w:i w:val="0"/>
          <w:sz w:val="24"/>
          <w:szCs w:val="24"/>
        </w:rPr>
        <w:t xml:space="preserve"> </w:t>
      </w:r>
      <w:r w:rsidRPr="00501D4F">
        <w:rPr>
          <w:rFonts w:ascii="GHEA Grapalat" w:hAnsi="GHEA Grapalat"/>
          <w:i w:val="0"/>
          <w:sz w:val="22"/>
          <w:szCs w:val="22"/>
        </w:rPr>
        <w:t>объявляет открытый конкурс, который проводится одним этапом.</w:t>
      </w:r>
    </w:p>
    <w:p w:rsidR="00E12B8D" w:rsidRPr="00501D4F" w:rsidRDefault="00E12B8D" w:rsidP="002C3F4E">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w:t>
      </w:r>
      <w:r w:rsidR="002C3F4E" w:rsidRPr="00501D4F">
        <w:rPr>
          <w:rFonts w:ascii="GHEA Grapalat" w:hAnsi="GHEA Grapalat"/>
          <w:i w:val="0"/>
          <w:spacing w:val="6"/>
          <w:sz w:val="22"/>
          <w:szCs w:val="22"/>
        </w:rPr>
        <w:t xml:space="preserve">договор на поставку  </w:t>
      </w:r>
      <w:r w:rsidR="009E3704" w:rsidRPr="00501D4F">
        <w:rPr>
          <w:rFonts w:ascii="Arial Unicode" w:hAnsi="Arial Unicode"/>
          <w:i w:val="0"/>
          <w:sz w:val="22"/>
          <w:szCs w:val="22"/>
        </w:rPr>
        <w:t>продуктов</w:t>
      </w:r>
      <w:r w:rsidR="009E3704" w:rsidRPr="00501D4F">
        <w:rPr>
          <w:rFonts w:ascii="GHEA Grapalat" w:hAnsi="GHEA Grapalat"/>
          <w:i w:val="0"/>
          <w:sz w:val="22"/>
          <w:szCs w:val="22"/>
        </w:rPr>
        <w:t xml:space="preserve"> </w:t>
      </w:r>
      <w:r w:rsidRPr="00501D4F">
        <w:rPr>
          <w:rFonts w:ascii="GHEA Grapalat" w:hAnsi="GHEA Grapalat"/>
          <w:i w:val="0"/>
          <w:sz w:val="22"/>
          <w:szCs w:val="22"/>
        </w:rPr>
        <w:t>(далее — договор).</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lastRenderedPageBreak/>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009E3704"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E12B8D" w:rsidRPr="00F677F1" w:rsidRDefault="00E12B8D" w:rsidP="00E12B8D">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E12B8D" w:rsidRPr="003F762C" w:rsidRDefault="00E12B8D" w:rsidP="00E12B8D">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E12B8D" w:rsidRPr="00D5443D" w:rsidRDefault="00E12B8D" w:rsidP="00E12B8D">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12B8D" w:rsidRPr="00501D4F" w:rsidRDefault="00E12B8D" w:rsidP="00501D4F">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по </w:t>
      </w:r>
      <w:r w:rsidR="00501D4F">
        <w:rPr>
          <w:rFonts w:ascii="GHEA Grapalat" w:hAnsi="GHEA Grapalat"/>
          <w:i w:val="0"/>
          <w:sz w:val="24"/>
          <w:szCs w:val="24"/>
        </w:rPr>
        <w:t xml:space="preserve"> </w:t>
      </w:r>
      <w:r w:rsidRPr="002C3F4E">
        <w:rPr>
          <w:rFonts w:ascii="GHEA Grapalat" w:hAnsi="GHEA Grapalat"/>
          <w:i w:val="0"/>
          <w:sz w:val="24"/>
          <w:szCs w:val="24"/>
        </w:rPr>
        <w:t>адресу</w:t>
      </w:r>
      <w:r w:rsidR="00501D4F">
        <w:rPr>
          <w:rFonts w:ascii="GHEA Grapalat" w:hAnsi="GHEA Grapalat"/>
          <w:i w:val="0"/>
          <w:spacing w:val="6"/>
          <w:sz w:val="24"/>
          <w:szCs w:val="24"/>
        </w:rPr>
        <w:t xml:space="preserve">  </w:t>
      </w:r>
      <w:r w:rsidR="009E3704" w:rsidRPr="002C3F4E">
        <w:rPr>
          <w:rFonts w:ascii="Sylfaen" w:hAnsi="Sylfaen"/>
          <w:i w:val="0"/>
          <w:sz w:val="24"/>
          <w:szCs w:val="24"/>
        </w:rPr>
        <w:t>с</w:t>
      </w:r>
      <w:r w:rsidR="009E3704" w:rsidRPr="002C3F4E">
        <w:rPr>
          <w:rFonts w:ascii="Sylfaen" w:hAnsi="Sylfaen"/>
          <w:i w:val="0"/>
          <w:sz w:val="24"/>
          <w:szCs w:val="24"/>
          <w:lang w:val="hy-AM"/>
        </w:rPr>
        <w:t xml:space="preserve"> </w:t>
      </w:r>
      <w:r w:rsidR="002C3F4E">
        <w:rPr>
          <w:rFonts w:ascii="Sylfaen" w:hAnsi="Sylfaen"/>
          <w:i w:val="0"/>
          <w:sz w:val="24"/>
          <w:szCs w:val="24"/>
        </w:rPr>
        <w:t xml:space="preserve"> </w:t>
      </w:r>
      <w:r w:rsidR="007E5C72" w:rsidRPr="0015555B">
        <w:rPr>
          <w:rFonts w:ascii="GHEA Grapalat" w:hAnsi="GHEA Grapalat"/>
          <w:i w:val="0"/>
          <w:sz w:val="24"/>
          <w:szCs w:val="24"/>
        </w:rPr>
        <w:t xml:space="preserve">Араратской области  </w:t>
      </w:r>
      <w:r w:rsidR="00BD024F">
        <w:rPr>
          <w:rFonts w:ascii="Sylfaen" w:hAnsi="Sylfaen"/>
          <w:i w:val="0"/>
        </w:rPr>
        <w:t xml:space="preserve">К.  </w:t>
      </w:r>
      <w:r w:rsidR="00BD024F" w:rsidRPr="001F1A3A">
        <w:rPr>
          <w:rFonts w:ascii="Sylfaen" w:hAnsi="Sylfaen"/>
          <w:i w:val="0"/>
        </w:rPr>
        <w:t xml:space="preserve"> Веди Пушкины 7</w:t>
      </w:r>
      <w:r w:rsidR="009E3704" w:rsidRPr="002C3F4E">
        <w:rPr>
          <w:rFonts w:ascii="Sylfaen" w:hAnsi="Sylfaen"/>
          <w:i w:val="0"/>
          <w:sz w:val="24"/>
          <w:szCs w:val="24"/>
        </w:rPr>
        <w:t xml:space="preserve">, </w:t>
      </w:r>
      <w:r w:rsidR="009E3704" w:rsidRPr="002C3F4E">
        <w:rPr>
          <w:rFonts w:ascii="Calibri" w:hAnsi="Calibri"/>
          <w:i w:val="0"/>
          <w:sz w:val="24"/>
          <w:szCs w:val="24"/>
        </w:rPr>
        <w:t xml:space="preserve">в документарной форме, </w:t>
      </w:r>
      <w:r w:rsidR="002C3F4E">
        <w:rPr>
          <w:rFonts w:ascii="Calibri" w:hAnsi="Calibri"/>
          <w:i w:val="0"/>
          <w:sz w:val="24"/>
          <w:szCs w:val="24"/>
        </w:rPr>
        <w:t xml:space="preserve"> </w:t>
      </w:r>
      <w:r w:rsidR="007941A0">
        <w:rPr>
          <w:rFonts w:ascii="Sylfaen" w:hAnsi="Sylfaen"/>
          <w:i w:val="0"/>
          <w:sz w:val="24"/>
          <w:szCs w:val="24"/>
          <w:lang w:val="hy-AM"/>
        </w:rPr>
        <w:t>1</w:t>
      </w:r>
      <w:r w:rsidR="00E85525" w:rsidRPr="00E85525">
        <w:rPr>
          <w:rFonts w:ascii="Sylfaen" w:hAnsi="Sylfaen"/>
          <w:i w:val="0"/>
          <w:sz w:val="24"/>
          <w:szCs w:val="24"/>
        </w:rPr>
        <w:t>6</w:t>
      </w:r>
      <w:r w:rsidR="007941A0">
        <w:rPr>
          <w:rFonts w:ascii="Sylfaen" w:hAnsi="Sylfaen"/>
          <w:i w:val="0"/>
          <w:sz w:val="24"/>
          <w:szCs w:val="24"/>
          <w:lang w:val="hy-AM"/>
        </w:rPr>
        <w:t>.</w:t>
      </w:r>
      <w:r w:rsidR="005B341E">
        <w:rPr>
          <w:rFonts w:ascii="Sylfaen" w:hAnsi="Sylfaen"/>
          <w:i w:val="0"/>
          <w:sz w:val="24"/>
          <w:szCs w:val="24"/>
        </w:rPr>
        <w:t>00</w:t>
      </w:r>
      <w:r w:rsidR="009E3704" w:rsidRPr="002C3F4E">
        <w:rPr>
          <w:rFonts w:ascii="Calibri" w:hAnsi="Calibri"/>
          <w:i w:val="0"/>
          <w:sz w:val="24"/>
          <w:szCs w:val="24"/>
        </w:rPr>
        <w:t xml:space="preserve"> часов </w:t>
      </w:r>
      <w:r w:rsidR="002C3F4E">
        <w:rPr>
          <w:rFonts w:ascii="Calibri" w:hAnsi="Calibri"/>
          <w:i w:val="0"/>
          <w:sz w:val="24"/>
          <w:szCs w:val="24"/>
        </w:rPr>
        <w:t xml:space="preserve"> </w:t>
      </w:r>
      <w:r w:rsidR="009E3704" w:rsidRPr="002C3F4E">
        <w:rPr>
          <w:rFonts w:ascii="Calibri" w:hAnsi="Calibri"/>
          <w:i w:val="0"/>
          <w:sz w:val="24"/>
          <w:szCs w:val="24"/>
        </w:rPr>
        <w:t xml:space="preserve">7-го  </w:t>
      </w:r>
      <w:r w:rsidRPr="002C3F4E">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E12B8D" w:rsidRPr="002C3F4E" w:rsidRDefault="00E12B8D" w:rsidP="00E12B8D">
      <w:pPr>
        <w:pStyle w:val="a3"/>
        <w:widowControl w:val="0"/>
        <w:spacing w:after="160" w:line="240" w:lineRule="auto"/>
        <w:ind w:firstLine="567"/>
        <w:rPr>
          <w:rFonts w:ascii="GHEA Grapalat" w:hAnsi="GHEA Grapalat"/>
          <w:i w:val="0"/>
          <w:color w:val="FF0000"/>
          <w:sz w:val="24"/>
          <w:szCs w:val="24"/>
        </w:rPr>
      </w:pPr>
      <w:r w:rsidRPr="002C3F4E">
        <w:rPr>
          <w:rFonts w:ascii="GHEA Grapalat" w:hAnsi="GHEA Grapalat"/>
          <w:i w:val="0"/>
          <w:sz w:val="24"/>
          <w:szCs w:val="24"/>
        </w:rPr>
        <w:t>Вскрытие заявок будет проводиться по адресу</w:t>
      </w:r>
      <w:r w:rsidR="002C3F4E">
        <w:rPr>
          <w:rFonts w:ascii="GHEA Grapalat" w:hAnsi="GHEA Grapalat"/>
          <w:i w:val="0"/>
          <w:sz w:val="24"/>
          <w:szCs w:val="24"/>
        </w:rPr>
        <w:t xml:space="preserve"> </w:t>
      </w:r>
      <w:r w:rsidRPr="002C3F4E">
        <w:rPr>
          <w:rFonts w:ascii="GHEA Grapalat" w:hAnsi="GHEA Grapalat"/>
          <w:i w:val="0"/>
          <w:sz w:val="24"/>
          <w:szCs w:val="24"/>
        </w:rPr>
        <w:t xml:space="preserve"> </w:t>
      </w:r>
      <w:r w:rsidR="00BD024F">
        <w:rPr>
          <w:rFonts w:ascii="Sylfaen" w:hAnsi="Sylfaen"/>
          <w:i w:val="0"/>
        </w:rPr>
        <w:t xml:space="preserve">К.  </w:t>
      </w:r>
      <w:r w:rsidR="00BD024F" w:rsidRPr="001F1A3A">
        <w:rPr>
          <w:rFonts w:ascii="Sylfaen" w:hAnsi="Sylfaen"/>
          <w:i w:val="0"/>
        </w:rPr>
        <w:t xml:space="preserve"> Веди Пушкины 7</w:t>
      </w:r>
      <w:r w:rsidR="00BD0664" w:rsidRPr="00BD0664">
        <w:rPr>
          <w:rFonts w:ascii="GHEA Grapalat" w:hAnsi="GHEA Grapalat"/>
          <w:i w:val="0"/>
          <w:sz w:val="24"/>
          <w:szCs w:val="24"/>
        </w:rPr>
        <w:t>,</w:t>
      </w:r>
      <w:r w:rsidR="00BD0664" w:rsidRPr="00914EBF">
        <w:rPr>
          <w:rFonts w:ascii="GHEA Grapalat" w:hAnsi="GHEA Grapalat"/>
          <w:i w:val="0"/>
          <w:sz w:val="24"/>
          <w:szCs w:val="24"/>
        </w:rPr>
        <w:t xml:space="preserve">  </w:t>
      </w:r>
      <w:r w:rsidR="000E0617" w:rsidRPr="00E85525">
        <w:rPr>
          <w:rFonts w:ascii="Sylfaen" w:hAnsi="Sylfaen"/>
          <w:i w:val="0"/>
          <w:color w:val="FF0000"/>
          <w:sz w:val="24"/>
          <w:szCs w:val="24"/>
        </w:rPr>
        <w:t>1</w:t>
      </w:r>
      <w:r w:rsidR="00E85525" w:rsidRPr="006C4EC2">
        <w:rPr>
          <w:rFonts w:ascii="Sylfaen" w:hAnsi="Sylfaen"/>
          <w:i w:val="0"/>
          <w:color w:val="FF0000"/>
          <w:sz w:val="24"/>
          <w:szCs w:val="24"/>
        </w:rPr>
        <w:t>6</w:t>
      </w:r>
      <w:r w:rsidR="009E3704" w:rsidRPr="002C3F4E">
        <w:rPr>
          <w:rFonts w:ascii="Sylfaen" w:hAnsi="Sylfaen"/>
          <w:i w:val="0"/>
          <w:color w:val="FF0000"/>
          <w:sz w:val="24"/>
          <w:szCs w:val="24"/>
        </w:rPr>
        <w:t>.</w:t>
      </w:r>
      <w:r w:rsidR="000E0617" w:rsidRPr="00E85525">
        <w:rPr>
          <w:rFonts w:ascii="Sylfaen" w:hAnsi="Sylfaen"/>
          <w:i w:val="0"/>
          <w:color w:val="FF0000"/>
          <w:sz w:val="24"/>
          <w:szCs w:val="24"/>
        </w:rPr>
        <w:t>00</w:t>
      </w:r>
      <w:r w:rsidR="009E3704" w:rsidRPr="002C3F4E">
        <w:rPr>
          <w:rFonts w:ascii="Sylfaen" w:hAnsi="Sylfaen"/>
          <w:i w:val="0"/>
          <w:color w:val="FF0000"/>
          <w:sz w:val="24"/>
          <w:szCs w:val="24"/>
        </w:rPr>
        <w:t xml:space="preserve"> в</w:t>
      </w:r>
      <w:r w:rsidR="009E3704" w:rsidRPr="002C3F4E">
        <w:rPr>
          <w:rFonts w:ascii="Sylfaen" w:hAnsi="Sylfaen"/>
          <w:i w:val="0"/>
          <w:color w:val="FF0000"/>
          <w:sz w:val="24"/>
          <w:szCs w:val="24"/>
          <w:lang w:val="hy-AM"/>
        </w:rPr>
        <w:t xml:space="preserve"> </w:t>
      </w:r>
      <w:r w:rsidR="009E3704" w:rsidRPr="002C3F4E">
        <w:rPr>
          <w:rFonts w:ascii="Sylfaen" w:hAnsi="Sylfaen"/>
          <w:i w:val="0"/>
          <w:color w:val="FF0000"/>
          <w:sz w:val="24"/>
          <w:szCs w:val="24"/>
        </w:rPr>
        <w:t xml:space="preserve"> «</w:t>
      </w:r>
      <w:r w:rsidR="000673B4">
        <w:rPr>
          <w:rFonts w:ascii="Sylfaen" w:hAnsi="Sylfaen"/>
          <w:i w:val="0"/>
          <w:color w:val="FF0000"/>
          <w:sz w:val="24"/>
          <w:szCs w:val="24"/>
        </w:rPr>
        <w:t>1</w:t>
      </w:r>
      <w:r w:rsidR="000673B4">
        <w:rPr>
          <w:rFonts w:ascii="Sylfaen" w:hAnsi="Sylfaen"/>
          <w:i w:val="0"/>
          <w:color w:val="FF0000"/>
          <w:sz w:val="24"/>
          <w:szCs w:val="24"/>
          <w:lang w:val="hy-AM"/>
        </w:rPr>
        <w:t>9</w:t>
      </w:r>
      <w:r w:rsidR="009E3704" w:rsidRPr="002C3F4E">
        <w:rPr>
          <w:rFonts w:ascii="Sylfaen" w:hAnsi="Sylfaen"/>
          <w:i w:val="0"/>
          <w:color w:val="FF0000"/>
          <w:sz w:val="24"/>
          <w:szCs w:val="24"/>
        </w:rPr>
        <w:t xml:space="preserve">»  </w:t>
      </w:r>
      <w:r w:rsidR="009E3704" w:rsidRPr="002C3F4E">
        <w:rPr>
          <w:rFonts w:ascii="GHEA Grapalat" w:hAnsi="GHEA Grapalat"/>
          <w:color w:val="FF0000"/>
          <w:sz w:val="24"/>
          <w:szCs w:val="24"/>
        </w:rPr>
        <w:t>12.202</w:t>
      </w:r>
      <w:r w:rsidR="000E0617" w:rsidRPr="00E85525">
        <w:rPr>
          <w:rFonts w:ascii="GHEA Grapalat" w:hAnsi="GHEA Grapalat"/>
          <w:color w:val="FF0000"/>
          <w:sz w:val="24"/>
          <w:szCs w:val="24"/>
        </w:rPr>
        <w:t>4</w:t>
      </w:r>
      <w:r w:rsidR="009E3704" w:rsidRPr="002C3F4E">
        <w:rPr>
          <w:rFonts w:ascii="Sylfaen" w:hAnsi="Sylfaen"/>
          <w:color w:val="FF0000"/>
          <w:sz w:val="24"/>
          <w:szCs w:val="24"/>
          <w:lang w:val="hy-AM"/>
        </w:rPr>
        <w:t>года</w:t>
      </w:r>
      <w:r w:rsidR="009E3704" w:rsidRPr="002C3F4E">
        <w:rPr>
          <w:rFonts w:ascii="Sylfaen" w:hAnsi="Sylfaen"/>
          <w:color w:val="FF0000"/>
          <w:sz w:val="24"/>
          <w:szCs w:val="24"/>
        </w:rPr>
        <w:t xml:space="preserve"> </w:t>
      </w:r>
      <w:r w:rsidRPr="002C3F4E">
        <w:rPr>
          <w:rFonts w:ascii="GHEA Grapalat" w:hAnsi="GHEA Grapalat"/>
          <w:i w:val="0"/>
          <w:color w:val="FF0000"/>
          <w:sz w:val="24"/>
          <w:szCs w:val="24"/>
        </w:rPr>
        <w:t>.</w:t>
      </w:r>
    </w:p>
    <w:p w:rsidR="00E12B8D" w:rsidRPr="001B32D9" w:rsidRDefault="00E12B8D" w:rsidP="00E12B8D">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12B8D" w:rsidRPr="003A1EBB"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lastRenderedPageBreak/>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7" w:history="1">
        <w:r w:rsidRPr="00501D4F">
          <w:rPr>
            <w:rFonts w:ascii="GHEA Grapalat" w:hAnsi="GHEA Grapalat"/>
            <w:i/>
            <w:color w:val="0000FF"/>
            <w:sz w:val="22"/>
            <w:szCs w:val="22"/>
            <w:lang w:val="af-ZA"/>
          </w:rPr>
          <w:t>vedu.qaxaqapetaran.2017@mail.ru</w:t>
        </w:r>
      </w:hyperlink>
    </w:p>
    <w:p w:rsidR="009E3704" w:rsidRPr="00501D4F" w:rsidRDefault="009E3704" w:rsidP="009E3704">
      <w:pPr>
        <w:widowControl w:val="0"/>
        <w:spacing w:after="160"/>
        <w:ind w:firstLine="567"/>
        <w:jc w:val="both"/>
        <w:rPr>
          <w:rFonts w:ascii="Calibri" w:hAnsi="Calibr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007E5C72" w:rsidRPr="003F594E">
        <w:rPr>
          <w:rFonts w:ascii="Sylfaen" w:hAnsi="Sylfaen"/>
        </w:rPr>
        <w:t>«</w:t>
      </w:r>
      <w:r w:rsidR="00BD024F" w:rsidRPr="001F1A3A">
        <w:rPr>
          <w:rFonts w:ascii="Sylfaen" w:hAnsi="Sylfaen"/>
          <w:i/>
        </w:rPr>
        <w:t xml:space="preserve">Веду № 1 </w:t>
      </w:r>
      <w:r w:rsidR="007E5C72" w:rsidRPr="004550D7">
        <w:rPr>
          <w:rFonts w:ascii="Sylfaen" w:hAnsi="Sylfaen"/>
        </w:rPr>
        <w:t xml:space="preserve"> детский сад» </w:t>
      </w:r>
      <w:r w:rsidR="007E5C72" w:rsidRPr="004550D7">
        <w:rPr>
          <w:rFonts w:ascii="Sylfaen" w:hAnsi="Sylfaen"/>
          <w:lang w:val="en-US"/>
        </w:rPr>
        <w:t>HOAK</w:t>
      </w:r>
    </w:p>
    <w:p w:rsidR="00E12B8D" w:rsidRPr="00501D4F" w:rsidRDefault="00E12B8D" w:rsidP="00E12B8D">
      <w:pPr>
        <w:pStyle w:val="a3"/>
        <w:widowControl w:val="0"/>
        <w:spacing w:after="160" w:line="240" w:lineRule="auto"/>
        <w:ind w:left="3969" w:firstLine="0"/>
        <w:rPr>
          <w:rFonts w:ascii="GHEA Grapalat" w:hAnsi="GHEA Grapalat"/>
          <w:i w:val="0"/>
          <w:sz w:val="22"/>
          <w:szCs w:val="22"/>
        </w:rPr>
      </w:pPr>
      <w:r w:rsidRPr="00501D4F">
        <w:rPr>
          <w:rFonts w:ascii="GHEA Grapalat" w:hAnsi="GHEA Grapalat" w:cs="Sylfaen"/>
          <w:b/>
          <w:sz w:val="22"/>
          <w:szCs w:val="22"/>
        </w:rPr>
        <w:br w:type="page"/>
      </w: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6C4EC2">
        <w:rPr>
          <w:rFonts w:ascii="Sylfaen" w:hAnsi="Sylfaen"/>
        </w:rPr>
        <w:t>V1M-GHAPDzB-25/02</w:t>
      </w:r>
      <w:r w:rsidR="009E3704" w:rsidRPr="009E3704">
        <w:rPr>
          <w:rFonts w:ascii="GHEA Grapalat" w:hAnsi="GHEA Grapalat"/>
          <w:i/>
        </w:rPr>
        <w:br/>
        <w:t xml:space="preserve">№ 1 от </w:t>
      </w:r>
      <w:r w:rsidR="006C4EC2">
        <w:rPr>
          <w:rFonts w:ascii="GHEA Grapalat" w:hAnsi="GHEA Grapalat"/>
          <w:i/>
        </w:rPr>
        <w:t>12</w:t>
      </w:r>
      <w:r w:rsidR="009E3704" w:rsidRPr="009E3704">
        <w:rPr>
          <w:rFonts w:ascii="GHEA Grapalat" w:hAnsi="GHEA Grapalat"/>
          <w:i/>
        </w:rPr>
        <w:t xml:space="preserve"> </w:t>
      </w:r>
      <w:r w:rsidR="008B1F5B">
        <w:rPr>
          <w:rFonts w:ascii="GHEA Grapalat" w:hAnsi="GHEA Grapalat"/>
        </w:rPr>
        <w:t>.</w:t>
      </w:r>
      <w:r w:rsidR="006C4EC2">
        <w:rPr>
          <w:rFonts w:ascii="GHEA Grapalat" w:hAnsi="GHEA Grapalat"/>
        </w:rPr>
        <w:t>12</w:t>
      </w:r>
      <w:r w:rsidR="009E3704" w:rsidRPr="009E3704">
        <w:rPr>
          <w:rFonts w:ascii="GHEA Grapalat" w:hAnsi="GHEA Grapalat"/>
        </w:rPr>
        <w:t>.</w:t>
      </w:r>
      <w:r w:rsidR="009E3704" w:rsidRPr="009E3704">
        <w:rPr>
          <w:rFonts w:ascii="GHEA Grapalat" w:hAnsi="GHEA Grapalat"/>
          <w:i/>
        </w:rPr>
        <w:t>202</w:t>
      </w:r>
      <w:r w:rsidR="000E0617" w:rsidRPr="000E0617">
        <w:rPr>
          <w:rFonts w:ascii="GHEA Grapalat" w:hAnsi="GHEA Grapalat"/>
          <w:i/>
        </w:rPr>
        <w:t>4</w:t>
      </w:r>
      <w:r w:rsidR="009E3704" w:rsidRPr="009E3704">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9E3704" w:rsidRPr="00501D4F" w:rsidRDefault="00BD024F" w:rsidP="009E3704">
      <w:pPr>
        <w:widowControl w:val="0"/>
        <w:spacing w:after="160"/>
        <w:ind w:right="-7" w:firstLine="567"/>
        <w:jc w:val="center"/>
        <w:rPr>
          <w:rFonts w:ascii="Calibri" w:hAnsi="Calibri" w:cs="Sylfaen"/>
        </w:rPr>
      </w:pPr>
      <w:r w:rsidRPr="000673B4">
        <w:rPr>
          <w:rFonts w:ascii="Sylfaen" w:hAnsi="Sylfaen"/>
        </w:rPr>
        <w:t xml:space="preserve">«Веду № 1  детский сад» </w:t>
      </w:r>
      <w:r w:rsidRPr="004550D7">
        <w:rPr>
          <w:rFonts w:ascii="Sylfaen" w:hAnsi="Sylfaen"/>
          <w:lang w:val="en-US"/>
        </w:rPr>
        <w:t>HOAK</w:t>
      </w:r>
      <w:r w:rsidRPr="0015555B">
        <w:rPr>
          <w:rFonts w:ascii="GHEA Grapalat" w:hAnsi="GHEA Grapalat"/>
        </w:rPr>
        <w:t xml:space="preserve"> </w:t>
      </w:r>
      <w:r>
        <w:rPr>
          <w:rFonts w:ascii="GHEA Grapalat" w:hAnsi="GHEA Grapalat"/>
        </w:rPr>
        <w:t xml:space="preserve"> </w:t>
      </w:r>
      <w:r w:rsidR="009E3704"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E12B8D" w:rsidRDefault="00BD024F" w:rsidP="00BD0664">
      <w:pPr>
        <w:jc w:val="center"/>
        <w:rPr>
          <w:rFonts w:ascii="GHEA Grapalat" w:hAnsi="GHEA Grapalat"/>
        </w:rPr>
      </w:pPr>
      <w:r w:rsidRPr="000E0617">
        <w:rPr>
          <w:rFonts w:ascii="Sylfaen" w:hAnsi="Sylfaen"/>
        </w:rPr>
        <w:t xml:space="preserve">«Веду № 1  детский сад» </w:t>
      </w:r>
      <w:r w:rsidRPr="004550D7">
        <w:rPr>
          <w:rFonts w:ascii="Sylfaen" w:hAnsi="Sylfaen"/>
          <w:lang w:val="en-US"/>
        </w:rPr>
        <w:t>HOAK</w:t>
      </w:r>
      <w:r>
        <w:rPr>
          <w:rFonts w:ascii="GHEA Grapalat" w:hAnsi="GHEA Grapalat"/>
        </w:rPr>
        <w:t xml:space="preserve"> </w:t>
      </w:r>
      <w:r w:rsidR="00E12B8D">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BD0664" w:rsidRPr="00BD0664" w:rsidRDefault="000E0617" w:rsidP="00E12B8D">
      <w:pPr>
        <w:widowControl w:val="0"/>
        <w:spacing w:after="160"/>
        <w:jc w:val="center"/>
        <w:rPr>
          <w:rFonts w:ascii="GHEA Grapalat" w:hAnsi="GHEA Grapalat"/>
          <w:b/>
        </w:rPr>
      </w:pPr>
      <w:r w:rsidRPr="00E85525">
        <w:rPr>
          <w:rFonts w:ascii="Sylfaen" w:hAnsi="Sylfaen"/>
        </w:rPr>
        <w:t>«Веду № 1  детский сад</w:t>
      </w:r>
      <w:r w:rsidR="00BD0664" w:rsidRPr="0015555B">
        <w:rPr>
          <w:rFonts w:ascii="GHEA Grapalat" w:hAnsi="GHEA Grapalat"/>
        </w:rPr>
        <w:t>»</w:t>
      </w:r>
      <w:r w:rsidR="00BD0664">
        <w:rPr>
          <w:rFonts w:ascii="GHEA Grapalat" w:hAnsi="GHEA Grapalat"/>
        </w:rPr>
        <w:t xml:space="preserve"> </w:t>
      </w:r>
      <w:r w:rsidR="00BD0664" w:rsidRPr="0015555B">
        <w:rPr>
          <w:rFonts w:ascii="GHEA Grapalat" w:hAnsi="GHEA Grapalat"/>
        </w:rPr>
        <w:t xml:space="preserve"> HOAK</w:t>
      </w:r>
      <w:r w:rsidR="00BD0664" w:rsidRPr="00501D4F">
        <w:rPr>
          <w:rFonts w:ascii="GHEA Grapalat" w:hAnsi="GHEA Grapalat"/>
          <w:b/>
        </w:rPr>
        <w:t xml:space="preserve"> </w:t>
      </w:r>
    </w:p>
    <w:p w:rsidR="00E12B8D" w:rsidRPr="00501D4F" w:rsidRDefault="00E12B8D" w:rsidP="00E12B8D">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6C4EC2">
        <w:rPr>
          <w:rFonts w:ascii="Sylfaen" w:hAnsi="Sylfaen"/>
        </w:rPr>
        <w:t>V1M-GHAPDzB-25/02</w:t>
      </w:r>
      <w:r w:rsidR="008B1F5B" w:rsidRPr="006D2DF7">
        <w:rPr>
          <w:rFonts w:ascii="GHEA Grapalat" w:hAnsi="GHEA Grapalat"/>
          <w:spacing w:val="-6"/>
        </w:rPr>
        <w:t xml:space="preserve"> </w:t>
      </w:r>
      <w:r w:rsidR="008B1F5B">
        <w:rPr>
          <w:rFonts w:ascii="GHEA Grapalat" w:hAnsi="GHEA Grapalat"/>
          <w:spacing w:val="-6"/>
        </w:rPr>
        <w:t xml:space="preserve">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8"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E12B8D" w:rsidRPr="009044F1" w:rsidRDefault="00E12B8D" w:rsidP="00E12B8D">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D0664" w:rsidRPr="0015555B">
        <w:rPr>
          <w:rFonts w:ascii="GHEA Grapalat" w:hAnsi="GHEA Grapalat"/>
          <w:i w:val="0"/>
          <w:sz w:val="24"/>
          <w:szCs w:val="24"/>
        </w:rPr>
        <w:t>«</w:t>
      </w:r>
      <w:r w:rsidR="000E0617">
        <w:rPr>
          <w:rFonts w:ascii="GHEA Grapalat" w:hAnsi="GHEA Grapalat"/>
          <w:i w:val="0"/>
          <w:sz w:val="24"/>
          <w:szCs w:val="24"/>
        </w:rPr>
        <w:t>Веду № 1  детский сад</w:t>
      </w:r>
      <w:r w:rsidR="000E0617">
        <w:rPr>
          <w:rFonts w:ascii="GHEA Grapalat" w:hAnsi="GHEA Grapalat"/>
        </w:rPr>
        <w:t xml:space="preserve"> </w:t>
      </w:r>
      <w:r w:rsidR="000E0617" w:rsidRPr="0015555B">
        <w:rPr>
          <w:rFonts w:ascii="GHEA Grapalat" w:hAnsi="GHEA Grapalat"/>
        </w:rPr>
        <w:t xml:space="preserve"> </w:t>
      </w:r>
      <w:r w:rsidR="00BD0664" w:rsidRPr="0015555B">
        <w:rPr>
          <w:rFonts w:ascii="GHEA Grapalat" w:hAnsi="GHEA Grapalat"/>
          <w:i w:val="0"/>
          <w:sz w:val="24"/>
          <w:szCs w:val="24"/>
        </w:rPr>
        <w:t>»</w:t>
      </w:r>
      <w:r w:rsidR="00BD0664">
        <w:rPr>
          <w:rFonts w:ascii="GHEA Grapalat" w:hAnsi="GHEA Grapalat"/>
          <w:i w:val="0"/>
          <w:sz w:val="24"/>
          <w:szCs w:val="24"/>
        </w:rPr>
        <w:t xml:space="preserve"> </w:t>
      </w:r>
      <w:r w:rsidR="00BD0664" w:rsidRPr="0015555B">
        <w:rPr>
          <w:rFonts w:ascii="GHEA Grapalat" w:hAnsi="GHEA Grapalat"/>
          <w:i w:val="0"/>
          <w:sz w:val="24"/>
          <w:szCs w:val="24"/>
        </w:rPr>
        <w:t xml:space="preserve"> HOAK</w:t>
      </w:r>
      <w:r w:rsidR="00BD0664" w:rsidRPr="009044F1">
        <w:rPr>
          <w:rFonts w:ascii="GHEA Grapalat" w:hAnsi="GHEA Grapalat"/>
          <w:i w:val="0"/>
          <w:sz w:val="24"/>
          <w:szCs w:val="24"/>
        </w:rPr>
        <w:t xml:space="preserve"> </w:t>
      </w:r>
      <w:r w:rsidRPr="009044F1">
        <w:rPr>
          <w:rFonts w:ascii="GHEA Grapalat" w:hAnsi="GHEA Grapalat"/>
          <w:i w:val="0"/>
          <w:sz w:val="24"/>
          <w:szCs w:val="24"/>
        </w:rPr>
        <w:t>(далее — также товар) для нужд "</w:t>
      </w:r>
      <w:r w:rsidR="009E3704" w:rsidRPr="009E3704">
        <w:rPr>
          <w:rFonts w:ascii="Arial Unicode" w:hAnsi="Arial Unicode"/>
          <w:i w:val="0"/>
          <w:sz w:val="24"/>
          <w:szCs w:val="24"/>
        </w:rPr>
        <w:t xml:space="preserve"> </w:t>
      </w:r>
      <w:r w:rsidR="009E3704">
        <w:rPr>
          <w:rFonts w:ascii="Arial Unicode" w:hAnsi="Arial Unicode"/>
          <w:i w:val="0"/>
          <w:sz w:val="24"/>
          <w:szCs w:val="24"/>
        </w:rPr>
        <w:t>продуктов</w:t>
      </w:r>
      <w:r w:rsidR="009E3704" w:rsidRPr="009044F1">
        <w:rPr>
          <w:rFonts w:ascii="GHEA Grapalat" w:hAnsi="GHEA Grapalat"/>
          <w:i w:val="0"/>
          <w:sz w:val="24"/>
          <w:szCs w:val="24"/>
        </w:rPr>
        <w:t xml:space="preserve"> </w:t>
      </w:r>
      <w:r w:rsidRPr="009044F1">
        <w:rPr>
          <w:rFonts w:ascii="GHEA Grapalat" w:hAnsi="GHEA Grapalat"/>
          <w:i w:val="0"/>
          <w:sz w:val="24"/>
          <w:szCs w:val="24"/>
        </w:rPr>
        <w:t xml:space="preserve">", которые сгруппированы в лоты </w:t>
      </w:r>
      <w:r w:rsidRPr="009E3704">
        <w:rPr>
          <w:rFonts w:ascii="GHEA Grapalat" w:hAnsi="GHEA Grapalat"/>
          <w:i w:val="0"/>
          <w:color w:val="FF0000"/>
          <w:sz w:val="24"/>
          <w:szCs w:val="24"/>
        </w:rPr>
        <w:t>"</w:t>
      </w:r>
      <w:r w:rsidR="006C4EC2">
        <w:rPr>
          <w:rFonts w:ascii="GHEA Grapalat" w:hAnsi="GHEA Grapalat"/>
          <w:i w:val="0"/>
          <w:color w:val="FF0000"/>
          <w:sz w:val="24"/>
          <w:szCs w:val="24"/>
        </w:rPr>
        <w:t>2</w:t>
      </w:r>
      <w:r w:rsidRPr="009E3704">
        <w:rPr>
          <w:rFonts w:ascii="GHEA Grapalat" w:hAnsi="GHEA Grapalat"/>
          <w:i w:val="0"/>
          <w:color w:val="FF000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E12B8D" w:rsidRPr="00501D4F" w:rsidTr="008B1F5B">
        <w:trPr>
          <w:jc w:val="center"/>
        </w:trPr>
        <w:tc>
          <w:tcPr>
            <w:tcW w:w="2776" w:type="dxa"/>
            <w:gridSpan w:val="2"/>
            <w:vAlign w:val="center"/>
          </w:tcPr>
          <w:p w:rsidR="00E12B8D" w:rsidRPr="00501D4F" w:rsidRDefault="00E12B8D" w:rsidP="008B1F5B">
            <w:pPr>
              <w:pStyle w:val="23"/>
              <w:widowControl w:val="0"/>
              <w:spacing w:after="120" w:line="240" w:lineRule="auto"/>
              <w:ind w:firstLine="0"/>
              <w:jc w:val="center"/>
              <w:rPr>
                <w:rFonts w:ascii="GHEA Grapalat" w:hAnsi="GHEA Grapalat"/>
                <w:b/>
                <w:i/>
                <w:color w:val="FF0000"/>
                <w:sz w:val="24"/>
                <w:szCs w:val="24"/>
              </w:rPr>
            </w:pPr>
            <w:r w:rsidRPr="00501D4F">
              <w:rPr>
                <w:rFonts w:ascii="GHEA Grapalat" w:hAnsi="GHEA Grapalat"/>
                <w:b/>
                <w:i/>
                <w:color w:val="FF0000"/>
                <w:sz w:val="24"/>
                <w:szCs w:val="24"/>
              </w:rPr>
              <w:t>Лотов</w:t>
            </w:r>
          </w:p>
        </w:tc>
        <w:tc>
          <w:tcPr>
            <w:tcW w:w="6458" w:type="dxa"/>
            <w:vMerge w:val="restart"/>
            <w:vAlign w:val="center"/>
          </w:tcPr>
          <w:p w:rsidR="00E12B8D" w:rsidRPr="00501D4F" w:rsidRDefault="00E12B8D" w:rsidP="008B1F5B">
            <w:pPr>
              <w:pStyle w:val="23"/>
              <w:widowControl w:val="0"/>
              <w:spacing w:after="120" w:line="240" w:lineRule="auto"/>
              <w:ind w:firstLine="0"/>
              <w:jc w:val="center"/>
              <w:rPr>
                <w:rFonts w:ascii="GHEA Grapalat" w:hAnsi="GHEA Grapalat"/>
                <w:b/>
                <w:i/>
                <w:color w:val="FF0000"/>
                <w:sz w:val="24"/>
                <w:szCs w:val="24"/>
              </w:rPr>
            </w:pPr>
            <w:r w:rsidRPr="00501D4F">
              <w:rPr>
                <w:rFonts w:ascii="GHEA Grapalat" w:hAnsi="GHEA Grapalat"/>
                <w:b/>
                <w:i/>
                <w:color w:val="FF0000"/>
                <w:sz w:val="24"/>
                <w:szCs w:val="24"/>
              </w:rPr>
              <w:t>Наименование лота</w:t>
            </w:r>
          </w:p>
        </w:tc>
      </w:tr>
      <w:tr w:rsidR="00E12B8D" w:rsidRPr="00501D4F" w:rsidTr="000E0617">
        <w:trPr>
          <w:trHeight w:val="795"/>
          <w:jc w:val="center"/>
        </w:trPr>
        <w:tc>
          <w:tcPr>
            <w:tcW w:w="1530" w:type="dxa"/>
            <w:vAlign w:val="center"/>
          </w:tcPr>
          <w:p w:rsidR="00E12B8D" w:rsidRPr="00501D4F" w:rsidRDefault="00E12B8D" w:rsidP="008B1F5B">
            <w:pPr>
              <w:pStyle w:val="23"/>
              <w:widowControl w:val="0"/>
              <w:spacing w:after="120" w:line="240" w:lineRule="auto"/>
              <w:ind w:firstLine="0"/>
              <w:jc w:val="center"/>
              <w:rPr>
                <w:rFonts w:ascii="GHEA Grapalat" w:hAnsi="GHEA Grapalat"/>
                <w:color w:val="FF0000"/>
                <w:sz w:val="24"/>
                <w:szCs w:val="24"/>
              </w:rPr>
            </w:pPr>
            <w:r w:rsidRPr="00501D4F">
              <w:rPr>
                <w:rFonts w:ascii="GHEA Grapalat" w:hAnsi="GHEA Grapalat"/>
                <w:b/>
                <w:i/>
                <w:color w:val="FF0000"/>
                <w:sz w:val="24"/>
                <w:szCs w:val="24"/>
              </w:rPr>
              <w:t>Номера</w:t>
            </w:r>
          </w:p>
        </w:tc>
        <w:tc>
          <w:tcPr>
            <w:tcW w:w="1246" w:type="dxa"/>
            <w:vAlign w:val="center"/>
          </w:tcPr>
          <w:p w:rsidR="00E12B8D" w:rsidRPr="00501D4F" w:rsidRDefault="00E12B8D" w:rsidP="008B1F5B">
            <w:pPr>
              <w:pStyle w:val="23"/>
              <w:widowControl w:val="0"/>
              <w:spacing w:after="120" w:line="240" w:lineRule="auto"/>
              <w:ind w:firstLine="0"/>
              <w:jc w:val="center"/>
              <w:rPr>
                <w:rFonts w:ascii="GHEA Grapalat" w:hAnsi="GHEA Grapalat"/>
                <w:b/>
                <w:i/>
                <w:color w:val="FF0000"/>
                <w:sz w:val="24"/>
                <w:szCs w:val="24"/>
              </w:rPr>
            </w:pPr>
            <w:r w:rsidRPr="00501D4F">
              <w:rPr>
                <w:rFonts w:ascii="GHEA Grapalat" w:hAnsi="GHEA Grapalat"/>
                <w:b/>
                <w:i/>
                <w:color w:val="FF0000"/>
                <w:sz w:val="24"/>
                <w:szCs w:val="24"/>
              </w:rPr>
              <w:t>Цена закупки</w:t>
            </w:r>
          </w:p>
        </w:tc>
        <w:tc>
          <w:tcPr>
            <w:tcW w:w="6458" w:type="dxa"/>
            <w:vMerge/>
            <w:vAlign w:val="center"/>
          </w:tcPr>
          <w:p w:rsidR="00E12B8D" w:rsidRPr="00501D4F" w:rsidRDefault="00E12B8D" w:rsidP="008B1F5B">
            <w:pPr>
              <w:pStyle w:val="23"/>
              <w:widowControl w:val="0"/>
              <w:spacing w:after="120" w:line="240" w:lineRule="auto"/>
              <w:ind w:firstLine="0"/>
              <w:rPr>
                <w:rFonts w:ascii="GHEA Grapalat" w:hAnsi="GHEA Grapalat"/>
                <w:b/>
                <w:i/>
                <w:color w:val="FF0000"/>
                <w:sz w:val="24"/>
                <w:szCs w:val="24"/>
              </w:rPr>
            </w:pPr>
          </w:p>
        </w:tc>
      </w:tr>
      <w:tr w:rsidR="000E0617" w:rsidRPr="00501D4F" w:rsidTr="00B37B8F">
        <w:trPr>
          <w:jc w:val="center"/>
        </w:trPr>
        <w:tc>
          <w:tcPr>
            <w:tcW w:w="1530" w:type="dxa"/>
          </w:tcPr>
          <w:p w:rsidR="000E0617" w:rsidRPr="00AE56D0" w:rsidRDefault="000E0617" w:rsidP="008B5A79">
            <w:pPr>
              <w:pStyle w:val="23"/>
              <w:spacing w:line="240" w:lineRule="auto"/>
              <w:ind w:left="720" w:firstLine="0"/>
              <w:jc w:val="right"/>
              <w:rPr>
                <w:rFonts w:ascii="GHEA Grapalat" w:hAnsi="GHEA Grapalat"/>
              </w:rPr>
            </w:pPr>
            <w:r w:rsidRPr="00AE56D0">
              <w:rPr>
                <w:rFonts w:ascii="GHEA Grapalat" w:hAnsi="GHEA Grapalat"/>
              </w:rPr>
              <w:t>40</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980000</w:t>
            </w:r>
          </w:p>
        </w:tc>
        <w:tc>
          <w:tcPr>
            <w:tcW w:w="6458" w:type="dxa"/>
          </w:tcPr>
          <w:p w:rsidR="000E0617" w:rsidRPr="00292A16" w:rsidRDefault="000E0617" w:rsidP="00FA2C98">
            <w:r w:rsidRPr="00292A16">
              <w:t>Картофель</w:t>
            </w:r>
          </w:p>
        </w:tc>
      </w:tr>
      <w:tr w:rsidR="000E0617" w:rsidRPr="00501D4F" w:rsidTr="00B37B8F">
        <w:trPr>
          <w:jc w:val="center"/>
        </w:trPr>
        <w:tc>
          <w:tcPr>
            <w:tcW w:w="1530" w:type="dxa"/>
          </w:tcPr>
          <w:p w:rsidR="000E0617" w:rsidRPr="00AE56D0" w:rsidRDefault="000E0617" w:rsidP="008B5A79">
            <w:pPr>
              <w:pStyle w:val="23"/>
              <w:spacing w:line="240" w:lineRule="auto"/>
              <w:ind w:left="720" w:firstLine="0"/>
              <w:jc w:val="right"/>
              <w:rPr>
                <w:rFonts w:ascii="GHEA Grapalat" w:hAnsi="GHEA Grapalat"/>
              </w:rPr>
            </w:pPr>
            <w:r w:rsidRPr="00AE56D0">
              <w:rPr>
                <w:rFonts w:ascii="GHEA Grapalat" w:hAnsi="GHEA Grapalat"/>
              </w:rPr>
              <w:t>41</w:t>
            </w:r>
          </w:p>
        </w:tc>
        <w:tc>
          <w:tcPr>
            <w:tcW w:w="1246" w:type="dxa"/>
          </w:tcPr>
          <w:p w:rsidR="000E0617" w:rsidRPr="00AE56D0" w:rsidRDefault="000E0617" w:rsidP="008B5A79">
            <w:pPr>
              <w:pStyle w:val="23"/>
              <w:spacing w:line="240" w:lineRule="auto"/>
              <w:ind w:firstLine="0"/>
              <w:jc w:val="left"/>
              <w:rPr>
                <w:rFonts w:ascii="GHEA Grapalat" w:hAnsi="GHEA Grapalat"/>
              </w:rPr>
            </w:pPr>
            <w:r w:rsidRPr="00AE56D0">
              <w:rPr>
                <w:rFonts w:ascii="GHEA Grapalat" w:hAnsi="GHEA Grapalat"/>
              </w:rPr>
              <w:t>54000</w:t>
            </w:r>
          </w:p>
        </w:tc>
        <w:tc>
          <w:tcPr>
            <w:tcW w:w="6458" w:type="dxa"/>
          </w:tcPr>
          <w:p w:rsidR="000E0617" w:rsidRPr="00292A16" w:rsidRDefault="000E0617" w:rsidP="00FA2C98">
            <w:r w:rsidRPr="00292A16">
              <w:t>зелени</w:t>
            </w: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501D4F">
        <w:rPr>
          <w:rFonts w:ascii="GHEA Grapalat" w:hAnsi="GHEA Grapalat"/>
          <w:color w:val="FF0000"/>
          <w:sz w:val="24"/>
          <w:szCs w:val="24"/>
        </w:rPr>
        <w:t xml:space="preserve">Технические характеристики товара, а также ее спецификация, технические данные </w:t>
      </w:r>
      <w:r w:rsidRPr="009044F1">
        <w:rPr>
          <w:rFonts w:ascii="GHEA Grapalat" w:hAnsi="GHEA Grapalat"/>
          <w:sz w:val="24"/>
          <w:szCs w:val="24"/>
        </w:rPr>
        <w:t xml:space="preserve">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pStyle w:val="23"/>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E12B8D" w:rsidRPr="009044F1" w:rsidTr="008B1F5B">
        <w:trPr>
          <w:jc w:val="center"/>
        </w:trPr>
        <w:tc>
          <w:tcPr>
            <w:tcW w:w="6356" w:type="dxa"/>
            <w:gridSpan w:val="2"/>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E12B8D" w:rsidRPr="009044F1" w:rsidTr="008B1F5B">
        <w:trPr>
          <w:jc w:val="center"/>
        </w:trPr>
        <w:tc>
          <w:tcPr>
            <w:tcW w:w="2580"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bl>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7D26A4">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 xml:space="preserve">нарушил предусмотренное договором или принятое в рамках процесса закупки обязательство, которое привело к </w:t>
      </w:r>
      <w:r w:rsidRPr="006622A4">
        <w:rPr>
          <w:rFonts w:ascii="GHEA Grapalat" w:hAnsi="GHEA Grapalat"/>
        </w:rPr>
        <w:lastRenderedPageBreak/>
        <w:t>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7D26A4">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lastRenderedPageBreak/>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w:t>
      </w:r>
      <w:r w:rsidRPr="009044F1">
        <w:rPr>
          <w:rFonts w:ascii="GHEA Grapalat" w:hAnsi="GHEA Grapalat"/>
        </w:rPr>
        <w:lastRenderedPageBreak/>
        <w:t>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предмета закупки </w:t>
      </w:r>
      <w:r w:rsidRPr="00F9791A">
        <w:rPr>
          <w:rFonts w:ascii="GHEA Grapalat" w:hAnsi="GHEA Grapalat"/>
          <w:lang w:val="hy-AM"/>
        </w:rPr>
        <w:lastRenderedPageBreak/>
        <w:t>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5"/>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Pr="00BD024F" w:rsidRDefault="00E12B8D" w:rsidP="00BD024F">
      <w:pPr>
        <w:pStyle w:val="a3"/>
        <w:widowControl w:val="0"/>
        <w:spacing w:after="160" w:line="240" w:lineRule="auto"/>
        <w:ind w:firstLine="567"/>
        <w:rPr>
          <w:rFonts w:ascii="GHEA Grapalat" w:hAnsi="GHEA Grapalat"/>
          <w:i w:val="0"/>
          <w:color w:val="FF0000"/>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9E3704" w:rsidRPr="009E3704">
        <w:rPr>
          <w:rFonts w:ascii="GHEA Grapalat" w:hAnsi="GHEA Grapalat"/>
          <w:sz w:val="24"/>
          <w:szCs w:val="24"/>
        </w:rPr>
        <w:t xml:space="preserve">Араратской области </w:t>
      </w:r>
      <w:r w:rsidR="009E3704" w:rsidRPr="009E3704">
        <w:rPr>
          <w:rFonts w:ascii="Calibri" w:hAnsi="Calibri"/>
          <w:sz w:val="24"/>
          <w:szCs w:val="24"/>
        </w:rPr>
        <w:t xml:space="preserve">  </w:t>
      </w:r>
      <w:r w:rsidR="00BD024F">
        <w:rPr>
          <w:rFonts w:ascii="Sylfaen" w:hAnsi="Sylfaen"/>
          <w:i w:val="0"/>
        </w:rPr>
        <w:t xml:space="preserve">К.  </w:t>
      </w:r>
      <w:r w:rsidR="00BD024F" w:rsidRPr="001F1A3A">
        <w:rPr>
          <w:rFonts w:ascii="Sylfaen" w:hAnsi="Sylfaen"/>
          <w:i w:val="0"/>
        </w:rPr>
        <w:t xml:space="preserve"> Веди Пушкины 7</w:t>
      </w:r>
      <w:r w:rsidR="00BD024F" w:rsidRPr="00BD0664">
        <w:rPr>
          <w:rFonts w:ascii="GHEA Grapalat" w:hAnsi="GHEA Grapalat"/>
          <w:i w:val="0"/>
          <w:sz w:val="24"/>
          <w:szCs w:val="24"/>
        </w:rPr>
        <w:t xml:space="preserve">, </w:t>
      </w:r>
      <w:r w:rsidR="000E0617" w:rsidRPr="000E0617">
        <w:rPr>
          <w:rFonts w:ascii="Sylfaen" w:hAnsi="Sylfaen"/>
          <w:i w:val="0"/>
          <w:color w:val="FF0000"/>
          <w:sz w:val="24"/>
          <w:szCs w:val="24"/>
        </w:rPr>
        <w:t>1</w:t>
      </w:r>
      <w:r w:rsidR="00E85525" w:rsidRPr="00E85525">
        <w:rPr>
          <w:rFonts w:ascii="Sylfaen" w:hAnsi="Sylfaen"/>
          <w:i w:val="0"/>
          <w:color w:val="FF0000"/>
          <w:sz w:val="24"/>
          <w:szCs w:val="24"/>
        </w:rPr>
        <w:t>6</w:t>
      </w:r>
      <w:r w:rsidR="00BD024F" w:rsidRPr="002C3F4E">
        <w:rPr>
          <w:rFonts w:ascii="Sylfaen" w:hAnsi="Sylfaen"/>
          <w:i w:val="0"/>
          <w:color w:val="FF0000"/>
          <w:sz w:val="24"/>
          <w:szCs w:val="24"/>
        </w:rPr>
        <w:t>.</w:t>
      </w:r>
      <w:r w:rsidR="000E0617" w:rsidRPr="000E0617">
        <w:rPr>
          <w:rFonts w:ascii="Sylfaen" w:hAnsi="Sylfaen"/>
          <w:i w:val="0"/>
          <w:color w:val="FF0000"/>
          <w:sz w:val="24"/>
          <w:szCs w:val="24"/>
        </w:rPr>
        <w:t>00</w:t>
      </w:r>
      <w:r w:rsidR="00BD024F" w:rsidRPr="002C3F4E">
        <w:rPr>
          <w:rFonts w:ascii="Sylfaen" w:hAnsi="Sylfaen"/>
          <w:i w:val="0"/>
          <w:color w:val="FF0000"/>
          <w:sz w:val="24"/>
          <w:szCs w:val="24"/>
        </w:rPr>
        <w:t>в</w:t>
      </w:r>
      <w:r w:rsidR="00BD024F" w:rsidRPr="002C3F4E">
        <w:rPr>
          <w:rFonts w:ascii="Sylfaen" w:hAnsi="Sylfaen"/>
          <w:i w:val="0"/>
          <w:color w:val="FF0000"/>
          <w:sz w:val="24"/>
          <w:szCs w:val="24"/>
          <w:lang w:val="hy-AM"/>
        </w:rPr>
        <w:t xml:space="preserve"> </w:t>
      </w:r>
      <w:r w:rsidR="00BD024F" w:rsidRPr="002C3F4E">
        <w:rPr>
          <w:rFonts w:ascii="Sylfaen" w:hAnsi="Sylfaen"/>
          <w:i w:val="0"/>
          <w:color w:val="FF0000"/>
          <w:sz w:val="24"/>
          <w:szCs w:val="24"/>
        </w:rPr>
        <w:t xml:space="preserve"> «</w:t>
      </w:r>
      <w:r w:rsidR="006C4EC2">
        <w:rPr>
          <w:rFonts w:ascii="Sylfaen" w:hAnsi="Sylfaen"/>
          <w:i w:val="0"/>
          <w:color w:val="FF0000"/>
          <w:sz w:val="24"/>
          <w:szCs w:val="24"/>
        </w:rPr>
        <w:t>12</w:t>
      </w:r>
      <w:r w:rsidR="00BD024F" w:rsidRPr="002C3F4E">
        <w:rPr>
          <w:rFonts w:ascii="Sylfaen" w:hAnsi="Sylfaen"/>
          <w:i w:val="0"/>
          <w:color w:val="FF0000"/>
          <w:sz w:val="24"/>
          <w:szCs w:val="24"/>
        </w:rPr>
        <w:t xml:space="preserve">»  </w:t>
      </w:r>
      <w:r w:rsidR="00BD024F" w:rsidRPr="002C3F4E">
        <w:rPr>
          <w:rFonts w:ascii="GHEA Grapalat" w:hAnsi="GHEA Grapalat"/>
          <w:color w:val="FF0000"/>
          <w:sz w:val="24"/>
          <w:szCs w:val="24"/>
        </w:rPr>
        <w:t>12.202</w:t>
      </w:r>
      <w:r w:rsidR="000E0617" w:rsidRPr="000E0617">
        <w:rPr>
          <w:rFonts w:ascii="GHEA Grapalat" w:hAnsi="GHEA Grapalat"/>
          <w:color w:val="FF0000"/>
          <w:sz w:val="24"/>
          <w:szCs w:val="24"/>
        </w:rPr>
        <w:t>4</w:t>
      </w:r>
      <w:r w:rsidR="00BD024F" w:rsidRPr="002C3F4E">
        <w:rPr>
          <w:rFonts w:ascii="Sylfaen" w:hAnsi="Sylfaen"/>
          <w:color w:val="FF0000"/>
          <w:sz w:val="24"/>
          <w:szCs w:val="24"/>
          <w:lang w:val="hy-AM"/>
        </w:rPr>
        <w:t>года</w:t>
      </w:r>
      <w:r w:rsidR="00BD024F" w:rsidRPr="002C3F4E">
        <w:rPr>
          <w:rFonts w:ascii="Sylfaen" w:hAnsi="Sylfaen"/>
          <w:color w:val="FF0000"/>
          <w:sz w:val="24"/>
          <w:szCs w:val="24"/>
        </w:rPr>
        <w:t xml:space="preserve"> </w:t>
      </w:r>
      <w:r w:rsidR="00BD024F">
        <w:rPr>
          <w:rFonts w:ascii="GHEA Grapalat" w:hAnsi="GHEA Grapalat"/>
          <w:i w:val="0"/>
          <w:color w:val="FF0000"/>
          <w:sz w:val="24"/>
          <w:szCs w:val="24"/>
        </w:rPr>
        <w:t>.</w:t>
      </w:r>
      <w:r>
        <w:rPr>
          <w:rFonts w:ascii="GHEA Grapalat" w:hAnsi="GHEA Grapalat"/>
          <w:sz w:val="24"/>
          <w:szCs w:val="24"/>
        </w:rPr>
        <w:t xml:space="preserve">дня с даты опубликования в бюллетене объявления и приглашения на настоящую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w:t>
      </w:r>
      <w:r>
        <w:rPr>
          <w:rFonts w:ascii="GHEA Grapalat" w:hAnsi="GHEA Grapalat"/>
          <w:sz w:val="24"/>
          <w:szCs w:val="24"/>
        </w:rPr>
        <w:lastRenderedPageBreak/>
        <w:t>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6"/>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7"/>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товара включает также расходы по части транспортировки, страхования, </w:t>
      </w:r>
      <w:r w:rsidRPr="009044F1">
        <w:rPr>
          <w:rFonts w:ascii="GHEA Grapalat" w:hAnsi="GHEA Grapalat"/>
        </w:rPr>
        <w:lastRenderedPageBreak/>
        <w:t>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BD024F" w:rsidRDefault="00E12B8D" w:rsidP="00BD024F">
      <w:pPr>
        <w:pStyle w:val="a3"/>
        <w:widowControl w:val="0"/>
        <w:spacing w:after="160" w:line="240" w:lineRule="auto"/>
        <w:ind w:firstLine="567"/>
        <w:rPr>
          <w:rFonts w:ascii="GHEA Grapalat" w:hAnsi="GHEA Grapalat"/>
          <w:i w:val="0"/>
          <w:color w:val="FF0000"/>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BD024F">
        <w:rPr>
          <w:rFonts w:ascii="Sylfaen" w:hAnsi="Sylfaen"/>
          <w:i w:val="0"/>
        </w:rPr>
        <w:t xml:space="preserve">К.  </w:t>
      </w:r>
      <w:r w:rsidR="00BD024F" w:rsidRPr="001F1A3A">
        <w:rPr>
          <w:rFonts w:ascii="Sylfaen" w:hAnsi="Sylfaen"/>
          <w:i w:val="0"/>
        </w:rPr>
        <w:t xml:space="preserve"> Веди Пушкины 7</w:t>
      </w:r>
      <w:r w:rsidR="00BD024F" w:rsidRPr="00BD0664">
        <w:rPr>
          <w:rFonts w:ascii="GHEA Grapalat" w:hAnsi="GHEA Grapalat"/>
          <w:i w:val="0"/>
          <w:sz w:val="24"/>
          <w:szCs w:val="24"/>
        </w:rPr>
        <w:t xml:space="preserve">, </w:t>
      </w:r>
      <w:r w:rsidR="00BD024F">
        <w:rPr>
          <w:rFonts w:ascii="Sylfaen" w:hAnsi="Sylfaen"/>
          <w:i w:val="0"/>
          <w:color w:val="FF0000"/>
          <w:sz w:val="24"/>
          <w:szCs w:val="24"/>
        </w:rPr>
        <w:t>1</w:t>
      </w:r>
      <w:r w:rsidR="00E85525" w:rsidRPr="006C4EC2">
        <w:rPr>
          <w:rFonts w:ascii="Sylfaen" w:hAnsi="Sylfaen"/>
          <w:i w:val="0"/>
          <w:color w:val="FF0000"/>
          <w:sz w:val="24"/>
          <w:szCs w:val="24"/>
        </w:rPr>
        <w:t>6</w:t>
      </w:r>
      <w:r w:rsidR="00BD024F" w:rsidRPr="002C3F4E">
        <w:rPr>
          <w:rFonts w:ascii="Sylfaen" w:hAnsi="Sylfaen"/>
          <w:i w:val="0"/>
          <w:color w:val="FF0000"/>
          <w:sz w:val="24"/>
          <w:szCs w:val="24"/>
        </w:rPr>
        <w:t>.</w:t>
      </w:r>
      <w:r w:rsidR="000E0617" w:rsidRPr="000E0617">
        <w:rPr>
          <w:rFonts w:ascii="Sylfaen" w:hAnsi="Sylfaen"/>
          <w:i w:val="0"/>
          <w:color w:val="FF0000"/>
          <w:sz w:val="24"/>
          <w:szCs w:val="24"/>
        </w:rPr>
        <w:t>00</w:t>
      </w:r>
      <w:r w:rsidR="00BD024F" w:rsidRPr="002C3F4E">
        <w:rPr>
          <w:rFonts w:ascii="Sylfaen" w:hAnsi="Sylfaen"/>
          <w:i w:val="0"/>
          <w:color w:val="FF0000"/>
          <w:sz w:val="24"/>
          <w:szCs w:val="24"/>
        </w:rPr>
        <w:t xml:space="preserve"> в</w:t>
      </w:r>
      <w:r w:rsidR="00BD024F" w:rsidRPr="002C3F4E">
        <w:rPr>
          <w:rFonts w:ascii="Sylfaen" w:hAnsi="Sylfaen"/>
          <w:i w:val="0"/>
          <w:color w:val="FF0000"/>
          <w:sz w:val="24"/>
          <w:szCs w:val="24"/>
          <w:lang w:val="hy-AM"/>
        </w:rPr>
        <w:t xml:space="preserve"> </w:t>
      </w:r>
      <w:r w:rsidR="00BD024F" w:rsidRPr="002C3F4E">
        <w:rPr>
          <w:rFonts w:ascii="Sylfaen" w:hAnsi="Sylfaen"/>
          <w:i w:val="0"/>
          <w:color w:val="FF0000"/>
          <w:sz w:val="24"/>
          <w:szCs w:val="24"/>
        </w:rPr>
        <w:t xml:space="preserve"> «</w:t>
      </w:r>
      <w:r w:rsidR="000673B4">
        <w:rPr>
          <w:rFonts w:ascii="Sylfaen" w:hAnsi="Sylfaen"/>
          <w:i w:val="0"/>
          <w:color w:val="FF0000"/>
          <w:sz w:val="24"/>
          <w:szCs w:val="24"/>
        </w:rPr>
        <w:t>19</w:t>
      </w:r>
      <w:bookmarkStart w:id="1" w:name="_GoBack"/>
      <w:bookmarkEnd w:id="1"/>
      <w:r w:rsidR="00BD024F" w:rsidRPr="002C3F4E">
        <w:rPr>
          <w:rFonts w:ascii="Sylfaen" w:hAnsi="Sylfaen"/>
          <w:i w:val="0"/>
          <w:color w:val="FF0000"/>
          <w:sz w:val="24"/>
          <w:szCs w:val="24"/>
        </w:rPr>
        <w:t xml:space="preserve">»  </w:t>
      </w:r>
      <w:r w:rsidR="00BD024F" w:rsidRPr="002C3F4E">
        <w:rPr>
          <w:rFonts w:ascii="GHEA Grapalat" w:hAnsi="GHEA Grapalat"/>
          <w:color w:val="FF0000"/>
          <w:sz w:val="24"/>
          <w:szCs w:val="24"/>
        </w:rPr>
        <w:t>12.202</w:t>
      </w:r>
      <w:r w:rsidR="000E0617" w:rsidRPr="000E0617">
        <w:rPr>
          <w:rFonts w:ascii="GHEA Grapalat" w:hAnsi="GHEA Grapalat"/>
          <w:color w:val="FF0000"/>
          <w:sz w:val="24"/>
          <w:szCs w:val="24"/>
        </w:rPr>
        <w:t>4</w:t>
      </w:r>
      <w:r w:rsidR="00BD024F" w:rsidRPr="002C3F4E">
        <w:rPr>
          <w:rFonts w:ascii="Sylfaen" w:hAnsi="Sylfaen"/>
          <w:color w:val="FF0000"/>
          <w:sz w:val="24"/>
          <w:szCs w:val="24"/>
          <w:lang w:val="hy-AM"/>
        </w:rPr>
        <w:t xml:space="preserve"> года</w:t>
      </w:r>
      <w:r w:rsidR="00BD024F" w:rsidRPr="002C3F4E">
        <w:rPr>
          <w:rFonts w:ascii="Sylfaen" w:hAnsi="Sylfaen"/>
          <w:color w:val="FF0000"/>
          <w:sz w:val="24"/>
          <w:szCs w:val="24"/>
        </w:rPr>
        <w:t xml:space="preserve"> </w:t>
      </w:r>
      <w:r w:rsidR="00BD024F">
        <w:rPr>
          <w:rFonts w:ascii="GHEA Grapalat" w:hAnsi="GHEA Grapalat"/>
          <w:i w:val="0"/>
          <w:color w:val="FF0000"/>
          <w:sz w:val="24"/>
          <w:szCs w:val="24"/>
        </w:rPr>
        <w:t xml:space="preserve">. </w:t>
      </w:r>
      <w:r w:rsidRPr="009044F1">
        <w:rPr>
          <w:rFonts w:ascii="GHEA Grapalat" w:hAnsi="GHEA Grapalat"/>
          <w:sz w:val="24"/>
          <w:szCs w:val="24"/>
        </w:rPr>
        <w:t xml:space="preserve">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9044F1">
        <w:rPr>
          <w:rFonts w:ascii="GHEA Grapalat" w:hAnsi="GHEA Grapalat"/>
          <w:i w:val="0"/>
          <w:sz w:val="24"/>
          <w:szCs w:val="24"/>
        </w:rPr>
        <w:lastRenderedPageBreak/>
        <w:t xml:space="preserve">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8"/>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r w:rsidRPr="009775E8">
        <w:rPr>
          <w:rFonts w:ascii="GHEA Grapalat" w:hAnsi="GHEA Grapalat"/>
          <w:sz w:val="24"/>
          <w:szCs w:val="24"/>
        </w:rPr>
        <w:lastRenderedPageBreak/>
        <w:t xml:space="preserve">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w:t>
      </w:r>
      <w:r w:rsidRPr="00B6749E">
        <w:rPr>
          <w:rFonts w:ascii="GHEA Grapalat" w:hAnsi="GHEA Grapalat"/>
          <w:sz w:val="24"/>
          <w:szCs w:val="24"/>
        </w:rPr>
        <w:lastRenderedPageBreak/>
        <w:t>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w:t>
      </w:r>
      <w:r w:rsidRPr="00AA7DF7">
        <w:rPr>
          <w:rFonts w:ascii="GHEA Grapalat" w:hAnsi="GHEA Grapalat"/>
        </w:rPr>
        <w:lastRenderedPageBreak/>
        <w:t xml:space="preserve">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7D26A4">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7D26A4">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w:t>
      </w:r>
      <w:r w:rsidRPr="00A74478">
        <w:rPr>
          <w:rFonts w:ascii="GHEA Grapalat" w:hAnsi="GHEA Grapalat"/>
          <w:sz w:val="24"/>
          <w:szCs w:val="24"/>
        </w:rPr>
        <w:lastRenderedPageBreak/>
        <w:t xml:space="preserve">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 xml:space="preserve">С целью применения пункта 8.20. части 1 настоящего приглашения может быть созвано внеочередное заседание </w:t>
      </w:r>
      <w:r w:rsidRPr="00B57B4F">
        <w:rPr>
          <w:rFonts w:ascii="GHEA Grapalat" w:hAnsi="GHEA Grapalat"/>
          <w:sz w:val="24"/>
          <w:szCs w:val="24"/>
        </w:rPr>
        <w:lastRenderedPageBreak/>
        <w:t>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7D26A4">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7D26A4">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681C1F">
        <w:rPr>
          <w:rFonts w:ascii="GHEA Grapalat" w:hAnsi="GHEA Grapalat"/>
          <w:color w:val="000000" w:themeColor="text1"/>
        </w:rPr>
        <w:lastRenderedPageBreak/>
        <w:t xml:space="preserve">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10"/>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w:t>
      </w:r>
      <w:r w:rsidRPr="002406D8">
        <w:rPr>
          <w:rFonts w:ascii="GHEA Grapalat" w:hAnsi="GHEA Grapalat" w:cs="Sylfaen"/>
        </w:rPr>
        <w:lastRenderedPageBreak/>
        <w:t>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1"/>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 xml:space="preserve">гарантии или </w:t>
      </w:r>
      <w:r w:rsidRPr="00250377">
        <w:rPr>
          <w:rFonts w:ascii="GHEA Grapalat" w:hAnsi="GHEA Grapalat" w:cs="Sylfaen"/>
        </w:rPr>
        <w:lastRenderedPageBreak/>
        <w:t>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2"/>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lastRenderedPageBreak/>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570BBD">
        <w:rPr>
          <w:rFonts w:ascii="GHEA Grapalat" w:hAnsi="GHEA Grapalat"/>
        </w:rPr>
        <w:lastRenderedPageBreak/>
        <w:t>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порядке совместной </w:t>
      </w:r>
      <w:r>
        <w:rPr>
          <w:rFonts w:ascii="GHEA Grapalat" w:hAnsi="GHEA Grapalat"/>
        </w:rPr>
        <w:lastRenderedPageBreak/>
        <w:t>деятельности (консорциумом)</w:t>
      </w:r>
      <w:r>
        <w:rPr>
          <w:rStyle w:val="af6"/>
          <w:rFonts w:ascii="GHEA Grapalat" w:hAnsi="GHEA Grapalat"/>
        </w:rPr>
        <w:footnoteReference w:customMarkFollows="1" w:id="13"/>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4"/>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E85525" w:rsidRDefault="00E12B8D" w:rsidP="00E12B8D">
      <w:pPr>
        <w:pStyle w:val="norm"/>
        <w:widowControl w:val="0"/>
        <w:spacing w:after="160" w:line="240" w:lineRule="auto"/>
        <w:ind w:firstLine="284"/>
        <w:jc w:val="right"/>
        <w:rPr>
          <w:rFonts w:ascii="GHEA Grapalat" w:hAnsi="GHEA Grapalat"/>
          <w:b/>
          <w:sz w:val="24"/>
          <w:szCs w:val="24"/>
        </w:rPr>
      </w:pPr>
    </w:p>
    <w:p w:rsidR="000E0617" w:rsidRPr="00E85525" w:rsidRDefault="000E0617" w:rsidP="00E12B8D">
      <w:pPr>
        <w:pStyle w:val="norm"/>
        <w:widowControl w:val="0"/>
        <w:spacing w:after="160" w:line="240" w:lineRule="auto"/>
        <w:ind w:firstLine="284"/>
        <w:jc w:val="right"/>
        <w:rPr>
          <w:rFonts w:ascii="GHEA Grapalat" w:hAnsi="GHEA Grapalat"/>
          <w:b/>
          <w:sz w:val="24"/>
          <w:szCs w:val="24"/>
        </w:rPr>
      </w:pPr>
    </w:p>
    <w:p w:rsidR="000E0617" w:rsidRPr="00E85525" w:rsidRDefault="000E0617" w:rsidP="00E12B8D">
      <w:pPr>
        <w:pStyle w:val="norm"/>
        <w:widowControl w:val="0"/>
        <w:spacing w:after="160" w:line="240" w:lineRule="auto"/>
        <w:ind w:firstLine="284"/>
        <w:jc w:val="right"/>
        <w:rPr>
          <w:rFonts w:ascii="GHEA Grapalat" w:hAnsi="GHEA Grapalat"/>
          <w:b/>
          <w:sz w:val="24"/>
          <w:szCs w:val="24"/>
        </w:rPr>
      </w:pPr>
    </w:p>
    <w:p w:rsidR="000E0617" w:rsidRPr="00E85525" w:rsidRDefault="000E0617" w:rsidP="00E12B8D">
      <w:pPr>
        <w:pStyle w:val="norm"/>
        <w:widowControl w:val="0"/>
        <w:spacing w:after="160" w:line="240" w:lineRule="auto"/>
        <w:ind w:firstLine="284"/>
        <w:jc w:val="right"/>
        <w:rPr>
          <w:rFonts w:ascii="GHEA Grapalat" w:hAnsi="GHEA Grapalat"/>
          <w:b/>
          <w:sz w:val="24"/>
          <w:szCs w:val="24"/>
        </w:rPr>
      </w:pPr>
    </w:p>
    <w:p w:rsidR="000E0617" w:rsidRPr="00E85525" w:rsidRDefault="000E0617" w:rsidP="00E12B8D">
      <w:pPr>
        <w:pStyle w:val="norm"/>
        <w:widowControl w:val="0"/>
        <w:spacing w:after="160" w:line="240" w:lineRule="auto"/>
        <w:ind w:firstLine="284"/>
        <w:jc w:val="right"/>
        <w:rPr>
          <w:rFonts w:ascii="GHEA Grapalat" w:hAnsi="GHEA Grapalat"/>
          <w:b/>
          <w:sz w:val="24"/>
          <w:szCs w:val="24"/>
        </w:rPr>
      </w:pPr>
    </w:p>
    <w:p w:rsidR="000E0617" w:rsidRPr="00E85525" w:rsidRDefault="000E0617" w:rsidP="00E12B8D">
      <w:pPr>
        <w:pStyle w:val="norm"/>
        <w:widowControl w:val="0"/>
        <w:spacing w:after="160" w:line="240" w:lineRule="auto"/>
        <w:ind w:firstLine="284"/>
        <w:jc w:val="right"/>
        <w:rPr>
          <w:rFonts w:ascii="GHEA Grapalat" w:hAnsi="GHEA Grapalat"/>
          <w:b/>
          <w:sz w:val="24"/>
          <w:szCs w:val="24"/>
        </w:rPr>
      </w:pPr>
    </w:p>
    <w:p w:rsidR="000E0617" w:rsidRPr="00E85525" w:rsidRDefault="000E0617" w:rsidP="00E12B8D">
      <w:pPr>
        <w:pStyle w:val="norm"/>
        <w:widowControl w:val="0"/>
        <w:spacing w:after="160" w:line="240" w:lineRule="auto"/>
        <w:ind w:firstLine="284"/>
        <w:jc w:val="right"/>
        <w:rPr>
          <w:rFonts w:ascii="GHEA Grapalat" w:hAnsi="GHEA Grapalat"/>
          <w:b/>
          <w:sz w:val="24"/>
          <w:szCs w:val="24"/>
        </w:rPr>
      </w:pPr>
    </w:p>
    <w:p w:rsidR="000E0617" w:rsidRPr="00E85525" w:rsidRDefault="000E0617" w:rsidP="00E12B8D">
      <w:pPr>
        <w:pStyle w:val="norm"/>
        <w:widowControl w:val="0"/>
        <w:spacing w:after="160" w:line="240" w:lineRule="auto"/>
        <w:ind w:firstLine="284"/>
        <w:jc w:val="right"/>
        <w:rPr>
          <w:rFonts w:ascii="GHEA Grapalat" w:hAnsi="GHEA Grapalat"/>
          <w:b/>
          <w:sz w:val="24"/>
          <w:szCs w:val="24"/>
        </w:rPr>
      </w:pPr>
    </w:p>
    <w:p w:rsidR="000E0617" w:rsidRPr="00E85525" w:rsidRDefault="000E0617"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6C4EC2">
        <w:rPr>
          <w:rFonts w:ascii="Sylfaen" w:hAnsi="Sylfaen"/>
          <w:sz w:val="24"/>
          <w:szCs w:val="24"/>
        </w:rPr>
        <w:t>V1M-GHAPDzB-25/02</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BD0664" w:rsidP="00E12B8D">
      <w:pPr>
        <w:jc w:val="both"/>
        <w:rPr>
          <w:rFonts w:ascii="GHEA Grapalat" w:hAnsi="GHEA Grapalat" w:cs="Sylfaen"/>
        </w:rPr>
      </w:pPr>
      <w:r w:rsidRPr="0015555B">
        <w:rPr>
          <w:rFonts w:ascii="GHEA Grapalat" w:hAnsi="GHEA Grapalat"/>
        </w:rPr>
        <w:t xml:space="preserve">  </w:t>
      </w:r>
      <w:r w:rsidR="000E0617" w:rsidRPr="00BD024F">
        <w:rPr>
          <w:rFonts w:ascii="GHEA Grapalat" w:hAnsi="GHEA Grapalat"/>
          <w:sz w:val="22"/>
          <w:szCs w:val="22"/>
        </w:rPr>
        <w:t>«Веду № 1  детский сад»</w:t>
      </w:r>
      <w:r>
        <w:rPr>
          <w:rFonts w:ascii="GHEA Grapalat" w:hAnsi="GHEA Grapalat"/>
        </w:rPr>
        <w:t xml:space="preserve"> </w:t>
      </w:r>
      <w:r w:rsidRPr="0015555B">
        <w:rPr>
          <w:rFonts w:ascii="GHEA Grapalat" w:hAnsi="GHEA Grapalat"/>
        </w:rPr>
        <w:t xml:space="preserve"> HOAK</w:t>
      </w:r>
      <w:r w:rsidRPr="005437F6">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6C4EC2">
        <w:rPr>
          <w:rFonts w:ascii="Sylfaen" w:hAnsi="Sylfaen"/>
        </w:rPr>
        <w:t>V1M-GHAPDzB-25/02</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lastRenderedPageBreak/>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6C4EC2">
        <w:rPr>
          <w:rFonts w:ascii="Sylfaen" w:hAnsi="Sylfaen"/>
        </w:rPr>
        <w:t>V1M-GHAPDzB-25/02</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7D26A4">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6C4EC2">
        <w:rPr>
          <w:rFonts w:ascii="Sylfaen" w:hAnsi="Sylfaen"/>
        </w:rPr>
        <w:t>V1M-GHAPDzB-25/02</w:t>
      </w:r>
      <w:r w:rsidR="008B1F5B">
        <w:rPr>
          <w:rFonts w:ascii="Sylfaen" w:hAnsi="Sylfaen"/>
          <w:i/>
        </w:rPr>
        <w:t xml:space="preserve"> </w:t>
      </w:r>
      <w:r w:rsidRPr="00AF791F">
        <w:rPr>
          <w:rFonts w:ascii="GHEA Grapalat" w:hAnsi="GHEA Grapalat"/>
        </w:rPr>
        <w:t>"*</w:t>
      </w:r>
    </w:p>
    <w:p w:rsidR="00E12B8D" w:rsidRDefault="00E12B8D" w:rsidP="007D26A4">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7D26A4">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lastRenderedPageBreak/>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5"/>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6C4EC2">
        <w:rPr>
          <w:rFonts w:ascii="Sylfaen" w:hAnsi="Sylfaen"/>
          <w:sz w:val="24"/>
          <w:szCs w:val="24"/>
        </w:rPr>
        <w:t>V1M-GHAPDzB-25/02</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6C4EC2">
        <w:rPr>
          <w:rFonts w:ascii="Sylfaen" w:hAnsi="Sylfaen"/>
        </w:rPr>
        <w:t>V1M-GHAPDzB-25/02</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lastRenderedPageBreak/>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6C4EC2">
        <w:rPr>
          <w:rFonts w:ascii="Sylfaen" w:hAnsi="Sylfaen"/>
          <w:i w:val="0"/>
          <w:sz w:val="24"/>
          <w:szCs w:val="24"/>
        </w:rPr>
        <w:t>V1M-GHAPDzB-25/02</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7D26A4">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lastRenderedPageBreak/>
        <w:br w:type="page"/>
      </w:r>
    </w:p>
    <w:p w:rsidR="00E12B8D" w:rsidRPr="009A52BE" w:rsidRDefault="00E12B8D" w:rsidP="007D26A4">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42055F"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42055F"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7D26A4">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42055F"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42055F"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42055F"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42055F"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br w:type="page"/>
      </w:r>
    </w:p>
    <w:p w:rsidR="00E12B8D" w:rsidRPr="00FD1EE4" w:rsidRDefault="00E12B8D" w:rsidP="007D26A4">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42055F"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42055F"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42055F"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42055F"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42055F"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42055F"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42055F"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42055F"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42055F"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42055F"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42055F"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42055F"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E12B8D" w:rsidRPr="00B23852" w:rsidRDefault="0042055F"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42055F"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E12B8D" w:rsidRPr="005600B4" w:rsidRDefault="0042055F"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42055F"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7D26A4">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D26A4">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7D26A4">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7D26A4">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D26A4">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7D26A4">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7D26A4">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7D26A4">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7D26A4">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7D26A4">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7D26A4">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7D26A4">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w:t>
      </w:r>
      <w:r w:rsidRPr="000306ED">
        <w:rPr>
          <w:rFonts w:ascii="GHEA Grapalat" w:hAnsi="GHEA Grapalat"/>
        </w:rPr>
        <w:lastRenderedPageBreak/>
        <w:t>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7D26A4">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7D26A4">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7D26A4">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7D26A4">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7D26A4">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7D26A4">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w:t>
      </w:r>
      <w:r w:rsidRPr="000306ED">
        <w:rPr>
          <w:rFonts w:ascii="GHEA Grapalat" w:hAnsi="GHEA Grapalat"/>
        </w:rPr>
        <w:lastRenderedPageBreak/>
        <w:t xml:space="preserve">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w:t>
      </w:r>
      <w:r w:rsidRPr="000306ED">
        <w:rPr>
          <w:rFonts w:ascii="GHEA Grapalat" w:hAnsi="GHEA Grapalat"/>
        </w:rPr>
        <w:lastRenderedPageBreak/>
        <w:t xml:space="preserve">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w:t>
      </w:r>
      <w:r w:rsidRPr="000306ED">
        <w:rPr>
          <w:rFonts w:ascii="GHEA Grapalat" w:hAnsi="GHEA Grapalat"/>
        </w:rPr>
        <w:lastRenderedPageBreak/>
        <w:t>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6C4EC2">
        <w:rPr>
          <w:rFonts w:ascii="Sylfaen" w:hAnsi="Sylfaen"/>
          <w:sz w:val="24"/>
          <w:szCs w:val="24"/>
        </w:rPr>
        <w:t>V1M-GHAPDzB-25/02</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7"/>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6C4EC2">
        <w:rPr>
          <w:rFonts w:ascii="Sylfaen" w:hAnsi="Sylfaen"/>
        </w:rPr>
        <w:t>V1M-GHAPDzB-25/02</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6C4EC2">
        <w:rPr>
          <w:rFonts w:ascii="Sylfaen" w:hAnsi="Sylfaen"/>
        </w:rPr>
        <w:t>V1M-GHAPDzB-25/02</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0E0617" w:rsidRPr="00BD024F">
        <w:rPr>
          <w:rFonts w:ascii="GHEA Grapalat" w:hAnsi="GHEA Grapalat"/>
          <w:sz w:val="22"/>
          <w:szCs w:val="22"/>
        </w:rPr>
        <w:t>«Веду № 1  детский сад»</w:t>
      </w:r>
      <w:r w:rsidR="00BD0664" w:rsidRPr="0015555B">
        <w:rPr>
          <w:rFonts w:ascii="GHEA Grapalat" w:hAnsi="GHEA Grapalat"/>
        </w:rPr>
        <w:t xml:space="preserve"> HOAK</w:t>
      </w:r>
      <w:r w:rsidR="00BD0664"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6C4EC2">
        <w:rPr>
          <w:rFonts w:ascii="Sylfaen" w:hAnsi="Sylfaen"/>
          <w:i/>
        </w:rPr>
        <w:t>V1M-GHAPDzB-25/02</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lastRenderedPageBreak/>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 xml:space="preserve">Компанией убытки) и негативные последствия, возникшие для </w:t>
      </w:r>
      <w:r w:rsidRPr="00B138F3">
        <w:rPr>
          <w:rFonts w:ascii="GHEA Grapalat" w:hAnsi="GHEA Grapalat"/>
          <w:sz w:val="22"/>
          <w:szCs w:val="22"/>
        </w:rPr>
        <w:lastRenderedPageBreak/>
        <w:t>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w:t>
            </w:r>
            <w:r w:rsidR="00BD024F" w:rsidRPr="00BD024F">
              <w:rPr>
                <w:rFonts w:ascii="GHEA Grapalat" w:hAnsi="GHEA Grapalat"/>
                <w:i/>
                <w:sz w:val="22"/>
                <w:szCs w:val="22"/>
              </w:rPr>
              <w:t>«Веду № 1  детский сад»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11.</w:t>
            </w:r>
            <w:r w:rsidRPr="00446B99">
              <w:rPr>
                <w:rFonts w:ascii="GHEA Grapalat" w:hAnsi="GHEA Grapalat"/>
              </w:rPr>
              <w:tab/>
              <w:t>УНН бенефициара:</w:t>
            </w:r>
            <w:r w:rsidRPr="00446B99">
              <w:rPr>
                <w:rFonts w:ascii="Sylfaen" w:hAnsi="Sylfaen"/>
                <w:lang w:val="hy-AM"/>
              </w:rPr>
              <w:t xml:space="preserve"> </w:t>
            </w:r>
            <w:r w:rsidR="00BD024F" w:rsidRPr="00421FB5">
              <w:rPr>
                <w:sz w:val="26"/>
                <w:szCs w:val="26"/>
              </w:rPr>
              <w:t>04104586</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D0A48" w:rsidRDefault="00446B99" w:rsidP="004D0A48">
            <w:pPr>
              <w:widowControl w:val="0"/>
              <w:tabs>
                <w:tab w:val="left" w:pos="855"/>
              </w:tabs>
              <w:spacing w:after="160"/>
              <w:ind w:left="360"/>
              <w:rPr>
                <w:rFonts w:ascii="GHEA Grapalat" w:hAnsi="GHEA Grapalat"/>
              </w:rPr>
            </w:pPr>
            <w:r w:rsidRPr="00446B99">
              <w:rPr>
                <w:rFonts w:ascii="GHEA Grapalat" w:hAnsi="GHEA Grapalat"/>
              </w:rPr>
              <w:t>12.</w:t>
            </w:r>
            <w:r w:rsidRPr="00446B99">
              <w:rPr>
                <w:rFonts w:ascii="GHEA Grapalat" w:hAnsi="GHEA Grapalat"/>
              </w:rPr>
              <w:tab/>
              <w:t>Обслуживающая бенефициара Финансовая организация (банк):</w:t>
            </w:r>
            <w:r w:rsidRPr="00446B99">
              <w:rPr>
                <w:rFonts w:ascii="Sylfaen" w:hAnsi="Sylfaen"/>
                <w:lang w:val="hy-AM"/>
              </w:rPr>
              <w:t xml:space="preserve"> </w:t>
            </w:r>
            <w:r w:rsidR="004D0A48" w:rsidRPr="004D0A48">
              <w:t xml:space="preserve"> </w:t>
            </w:r>
            <w:r w:rsidR="000E0617">
              <w:t>АРДШИНБАНК</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13.</w:t>
            </w:r>
            <w:r w:rsidRPr="00446B99">
              <w:rPr>
                <w:rFonts w:ascii="GHEA Grapalat" w:hAnsi="GHEA Grapalat"/>
              </w:rPr>
              <w:tab/>
              <w:t>Номер счета бенефициара (сч.№)</w:t>
            </w:r>
            <w:r w:rsidRPr="00446B99">
              <w:rPr>
                <w:rFonts w:ascii="Arial" w:hAnsi="Arial" w:cs="Arial"/>
                <w:color w:val="2C2D2E"/>
                <w:sz w:val="23"/>
                <w:szCs w:val="23"/>
                <w:shd w:val="clear" w:color="auto" w:fill="FFFFFF"/>
              </w:rPr>
              <w:t xml:space="preserve">  </w:t>
            </w:r>
            <w:r w:rsidR="00BD024F" w:rsidRPr="00421FB5">
              <w:rPr>
                <w:rFonts w:ascii="Sylfaen" w:hAnsi="Sylfaen"/>
                <w:bCs/>
              </w:rPr>
              <w:t>2477603361040000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widowControl w:val="0"/>
        <w:spacing w:after="160"/>
        <w:ind w:left="567" w:right="565"/>
        <w:jc w:val="center"/>
        <w:rPr>
          <w:rFonts w:ascii="GHEA Grapalat" w:hAnsi="GHEA Grapalat"/>
          <w:b/>
        </w:rPr>
      </w:pPr>
    </w:p>
    <w:p w:rsidR="000E0617" w:rsidRDefault="000E0617" w:rsidP="00E12B8D">
      <w:pPr>
        <w:widowControl w:val="0"/>
        <w:spacing w:after="160"/>
        <w:ind w:left="567" w:right="565"/>
        <w:jc w:val="center"/>
        <w:rPr>
          <w:rFonts w:ascii="GHEA Grapalat" w:hAnsi="GHEA Grapalat"/>
          <w:b/>
        </w:rPr>
      </w:pPr>
    </w:p>
    <w:p w:rsidR="000E0617" w:rsidRDefault="000E0617" w:rsidP="00E12B8D">
      <w:pPr>
        <w:widowControl w:val="0"/>
        <w:spacing w:after="160"/>
        <w:ind w:left="567" w:right="565"/>
        <w:jc w:val="center"/>
        <w:rPr>
          <w:rFonts w:ascii="GHEA Grapalat" w:hAnsi="GHEA Grapalat"/>
          <w:b/>
        </w:rPr>
      </w:pPr>
    </w:p>
    <w:p w:rsidR="000E0617" w:rsidRDefault="000E0617" w:rsidP="00E12B8D">
      <w:pPr>
        <w:widowControl w:val="0"/>
        <w:spacing w:after="160"/>
        <w:ind w:left="567" w:right="565"/>
        <w:jc w:val="center"/>
        <w:rPr>
          <w:rFonts w:ascii="GHEA Grapalat" w:hAnsi="GHEA Grapalat"/>
          <w:b/>
        </w:rPr>
      </w:pPr>
    </w:p>
    <w:p w:rsidR="000E0617" w:rsidRDefault="000E0617" w:rsidP="00E12B8D">
      <w:pPr>
        <w:widowControl w:val="0"/>
        <w:spacing w:after="160"/>
        <w:ind w:left="567" w:right="565"/>
        <w:jc w:val="center"/>
        <w:rPr>
          <w:rFonts w:ascii="GHEA Grapalat" w:hAnsi="GHEA Grapalat"/>
          <w:b/>
        </w:rPr>
      </w:pPr>
    </w:p>
    <w:p w:rsidR="000E0617" w:rsidRPr="00B138F3" w:rsidRDefault="000E0617"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6C4EC2">
        <w:rPr>
          <w:rFonts w:ascii="Sylfaen" w:hAnsi="Sylfaen"/>
        </w:rPr>
        <w:t>V1M-GHAPDzB-25/02</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1"/>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BD0664" w:rsidRPr="0015555B">
        <w:rPr>
          <w:rFonts w:ascii="GHEA Grapalat" w:hAnsi="GHEA Grapalat"/>
        </w:rPr>
        <w:t xml:space="preserve">« </w:t>
      </w:r>
      <w:r w:rsidR="000E0617">
        <w:rPr>
          <w:rFonts w:ascii="GHEA Grapalat" w:hAnsi="GHEA Grapalat"/>
          <w:i/>
        </w:rPr>
        <w:t>Веди 1</w:t>
      </w:r>
      <w:r w:rsidR="00BD0664" w:rsidRPr="0015555B">
        <w:rPr>
          <w:rFonts w:ascii="GHEA Grapalat" w:hAnsi="GHEA Grapalat"/>
        </w:rPr>
        <w:t xml:space="preserve"> детский сад»</w:t>
      </w:r>
      <w:r w:rsidR="00BD0664">
        <w:rPr>
          <w:rFonts w:ascii="GHEA Grapalat" w:hAnsi="GHEA Grapalat"/>
        </w:rPr>
        <w:t xml:space="preserve"> </w:t>
      </w:r>
      <w:r w:rsidR="00BD0664" w:rsidRPr="0015555B">
        <w:rPr>
          <w:rFonts w:ascii="GHEA Grapalat" w:hAnsi="GHEA Grapalat"/>
        </w:rPr>
        <w:t xml:space="preserve"> HOAK</w:t>
      </w:r>
      <w:r w:rsidR="00BD0664" w:rsidRPr="00B138F3">
        <w:rPr>
          <w:rFonts w:ascii="GHEA Grapalat" w:hAnsi="GHEA Grapalat"/>
          <w:spacing w:val="-6"/>
        </w:rPr>
        <w:t xml:space="preserve"> </w:t>
      </w:r>
      <w:r w:rsidR="00BD0664" w:rsidRPr="00BD0664">
        <w:rPr>
          <w:rFonts w:ascii="GHEA Grapalat" w:hAnsi="GHEA Grapalat"/>
          <w:spacing w:val="-6"/>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6C4EC2">
        <w:rPr>
          <w:rFonts w:ascii="Sylfaen" w:hAnsi="Sylfaen"/>
          <w:i/>
        </w:rPr>
        <w:t>V1M-GHAPDzB-25/02</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lastRenderedPageBreak/>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5383" w:rsidRDefault="00446B99" w:rsidP="00446B99">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i/>
              </w:rPr>
              <w:t xml:space="preserve"> </w:t>
            </w:r>
            <w:r>
              <w:rPr>
                <w:rFonts w:ascii="Sylfaen" w:hAnsi="Sylfaen"/>
                <w:i/>
                <w:lang w:val="hy-AM"/>
              </w:rPr>
              <w:t xml:space="preserve"> </w:t>
            </w:r>
            <w:r w:rsidR="00BD024F" w:rsidRPr="00BD024F">
              <w:rPr>
                <w:rFonts w:ascii="GHEA Grapalat" w:hAnsi="GHEA Grapalat"/>
                <w:i/>
                <w:sz w:val="22"/>
                <w:szCs w:val="22"/>
              </w:rPr>
              <w:t>«Веду № 1  детский сад»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rPr>
                <w:rFonts w:ascii="Sylfaen" w:hAnsi="Sylfaen"/>
                <w:lang w:val="hy-AM"/>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 xml:space="preserve"> </w:t>
            </w:r>
            <w:r w:rsidR="00BD024F" w:rsidRPr="00421FB5">
              <w:rPr>
                <w:sz w:val="26"/>
                <w:szCs w:val="26"/>
              </w:rPr>
              <w:t>04104586</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0E0617" w:rsidRDefault="00446B99" w:rsidP="004D0A4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Sylfaen" w:hAnsi="Sylfaen"/>
                <w:lang w:val="hy-AM"/>
              </w:rPr>
              <w:t xml:space="preserve"> </w:t>
            </w:r>
            <w:r w:rsidR="000E0617">
              <w:rPr>
                <w:rFonts w:ascii="Sylfaen" w:hAnsi="Sylfaen"/>
              </w:rPr>
              <w:t xml:space="preserve"> </w:t>
            </w:r>
            <w:r w:rsidR="000E0617">
              <w:t xml:space="preserve"> АРДШИНБАНК</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111E" w:rsidRDefault="00446B99" w:rsidP="00446B9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Arial" w:hAnsi="Arial" w:cs="Arial"/>
                <w:color w:val="2C2D2E"/>
                <w:sz w:val="23"/>
                <w:szCs w:val="23"/>
                <w:shd w:val="clear" w:color="auto" w:fill="FFFFFF"/>
              </w:rPr>
              <w:t xml:space="preserve">  </w:t>
            </w:r>
            <w:r w:rsidR="00BD024F" w:rsidRPr="00421FB5">
              <w:rPr>
                <w:rFonts w:ascii="Sylfaen" w:hAnsi="Sylfaen"/>
                <w:bCs/>
              </w:rPr>
              <w:t>2477603361040000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6C4EC2">
        <w:rPr>
          <w:rFonts w:ascii="Sylfaen" w:hAnsi="Sylfaen"/>
          <w:sz w:val="24"/>
          <w:szCs w:val="24"/>
        </w:rPr>
        <w:t>V1M-GHAPDzB-25/02</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заключаемым между</w:t>
      </w:r>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910F01">
        <w:rPr>
          <w:rFonts w:ascii="GHEA Grapalat" w:eastAsiaTheme="minorHAnsi" w:hAnsi="GHEA Grapalat" w:cstheme="minorBidi"/>
          <w:sz w:val="18"/>
          <w:szCs w:val="18"/>
        </w:rPr>
        <w:t>номер заключаемого договара</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Pr="00910F01">
        <w:rPr>
          <w:rFonts w:ascii="GHEA Grapalat" w:hAnsi="GHEA Grapalat"/>
          <w:sz w:val="16"/>
          <w:szCs w:val="16"/>
        </w:rPr>
        <w:t>крайний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6C4EC2">
        <w:rPr>
          <w:rFonts w:ascii="Sylfaen" w:hAnsi="Sylfaen"/>
          <w:sz w:val="24"/>
          <w:szCs w:val="24"/>
        </w:rPr>
        <w:t>V1M-GHAPDzB-25/02</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4"/>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 xml:space="preserve">В случае нарушения Продавцом сроков поставки, по своему усмотрению устанавливать новый срок поставки </w:t>
      </w:r>
      <w:r w:rsidRPr="00B138F3">
        <w:rPr>
          <w:rFonts w:ascii="GHEA Grapalat" w:hAnsi="GHEA Grapalat"/>
        </w:rPr>
        <w:lastRenderedPageBreak/>
        <w:t>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lastRenderedPageBreak/>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6"/>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7"/>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w:t>
      </w:r>
      <w:r w:rsidRPr="00B138F3">
        <w:rPr>
          <w:rFonts w:ascii="GHEA Grapalat" w:hAnsi="GHEA Grapalat"/>
        </w:rPr>
        <w:lastRenderedPageBreak/>
        <w:t>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w:t>
      </w:r>
      <w:r w:rsidRPr="00B138F3">
        <w:rPr>
          <w:rFonts w:ascii="GHEA Grapalat" w:hAnsi="GHEA Grapalat"/>
        </w:rPr>
        <w:lastRenderedPageBreak/>
        <w:t>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8"/>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9"/>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w:t>
      </w:r>
      <w:r w:rsidRPr="00B138F3">
        <w:rPr>
          <w:rFonts w:ascii="GHEA Grapalat" w:hAnsi="GHEA Grapalat"/>
        </w:rPr>
        <w:lastRenderedPageBreak/>
        <w:t xml:space="preserve">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30"/>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1"/>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974EA8"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af6"/>
          <w:rFonts w:ascii="GHEA Grapalat" w:hAnsi="GHEA Grapalat"/>
        </w:rPr>
        <w:footnoteReference w:customMarkFollows="1" w:id="32"/>
        <w:t>24</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5B32FD" w:rsidRPr="005B32FD" w:rsidRDefault="005B32FD" w:rsidP="005B32FD">
            <w:pPr>
              <w:widowControl w:val="0"/>
              <w:jc w:val="center"/>
              <w:rPr>
                <w:rFonts w:ascii="GHEA Grapalat" w:hAnsi="GHEA Grapalat"/>
              </w:rPr>
            </w:pPr>
            <w:r w:rsidRPr="005B32FD">
              <w:rPr>
                <w:rFonts w:ascii="GHEA Grapalat" w:hAnsi="GHEA Grapalat"/>
              </w:rPr>
              <w:t>&lt;&lt;Веду №1 НУХ&gt;&gt;</w:t>
            </w:r>
          </w:p>
          <w:p w:rsidR="005B32FD" w:rsidRPr="005B32FD" w:rsidRDefault="005B32FD" w:rsidP="005B32FD">
            <w:pPr>
              <w:widowControl w:val="0"/>
              <w:jc w:val="center"/>
              <w:rPr>
                <w:rFonts w:ascii="GHEA Grapalat" w:hAnsi="GHEA Grapalat"/>
              </w:rPr>
            </w:pPr>
            <w:r w:rsidRPr="005B32FD">
              <w:rPr>
                <w:rFonts w:ascii="GHEA Grapalat" w:hAnsi="GHEA Grapalat"/>
              </w:rPr>
              <w:t>К.Веди Пушкини 7:</w:t>
            </w:r>
          </w:p>
          <w:p w:rsidR="005B32FD" w:rsidRPr="005B32FD" w:rsidRDefault="005B32FD" w:rsidP="005B32FD">
            <w:pPr>
              <w:widowControl w:val="0"/>
              <w:jc w:val="center"/>
              <w:rPr>
                <w:rFonts w:ascii="GHEA Grapalat" w:hAnsi="GHEA Grapalat"/>
              </w:rPr>
            </w:pPr>
            <w:r w:rsidRPr="005B32FD">
              <w:rPr>
                <w:rFonts w:ascii="GHEA Grapalat" w:hAnsi="GHEA Grapalat"/>
              </w:rPr>
              <w:t>Телефон 2477603361040000</w:t>
            </w:r>
          </w:p>
          <w:p w:rsidR="005B32FD" w:rsidRPr="005B32FD" w:rsidRDefault="005B32FD" w:rsidP="005B32FD">
            <w:pPr>
              <w:widowControl w:val="0"/>
              <w:jc w:val="center"/>
              <w:rPr>
                <w:rFonts w:ascii="GHEA Grapalat" w:hAnsi="GHEA Grapalat"/>
              </w:rPr>
            </w:pPr>
            <w:r w:rsidRPr="005B32FD">
              <w:rPr>
                <w:rFonts w:ascii="GHEA Grapalat" w:hAnsi="GHEA Grapalat"/>
              </w:rPr>
              <w:t>Ардшинбанк</w:t>
            </w:r>
          </w:p>
          <w:p w:rsidR="005B32FD" w:rsidRPr="005B32FD" w:rsidRDefault="005B32FD" w:rsidP="005B32FD">
            <w:pPr>
              <w:widowControl w:val="0"/>
              <w:jc w:val="center"/>
              <w:rPr>
                <w:rFonts w:ascii="GHEA Grapalat" w:hAnsi="GHEA Grapalat"/>
              </w:rPr>
            </w:pPr>
            <w:r w:rsidRPr="005B32FD">
              <w:rPr>
                <w:rFonts w:ascii="GHEA Grapalat" w:hAnsi="GHEA Grapalat"/>
              </w:rPr>
              <w:t>АВК: 04104586</w:t>
            </w:r>
          </w:p>
          <w:p w:rsidR="00E12B8D" w:rsidRPr="00CC23DA" w:rsidRDefault="005B32FD" w:rsidP="005B32FD">
            <w:pPr>
              <w:widowControl w:val="0"/>
              <w:jc w:val="center"/>
              <w:rPr>
                <w:rFonts w:ascii="GHEA Grapalat" w:hAnsi="GHEA Grapalat"/>
              </w:rPr>
            </w:pPr>
            <w:r w:rsidRPr="005B32FD">
              <w:rPr>
                <w:rFonts w:ascii="GHEA Grapalat" w:hAnsi="GHEA Grapalat"/>
              </w:rPr>
              <w:lastRenderedPageBreak/>
              <w:t>Директор: Л. Амирджанян</w:t>
            </w:r>
            <w:r w:rsidR="00E12B8D" w:rsidRPr="00CC23DA">
              <w:rPr>
                <w:rFonts w:ascii="GHEA Grapalat" w:hAnsi="GHEA Grapalat"/>
              </w:rPr>
              <w:t>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 xml:space="preserve">противоречащие законодательству Республики Армения </w:t>
      </w: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914EBF" w:rsidRDefault="00E12B8D" w:rsidP="00E12B8D">
      <w:pPr>
        <w:widowControl w:val="0"/>
        <w:spacing w:after="160"/>
        <w:jc w:val="center"/>
        <w:rPr>
          <w:rFonts w:ascii="GHEA Grapalat" w:hAnsi="GHEA Grapalat"/>
        </w:rPr>
      </w:pPr>
    </w:p>
    <w:p w:rsidR="00BD0664" w:rsidRPr="00914EBF" w:rsidRDefault="00BD0664" w:rsidP="00E12B8D">
      <w:pPr>
        <w:widowControl w:val="0"/>
        <w:spacing w:after="160"/>
        <w:jc w:val="center"/>
        <w:rPr>
          <w:rFonts w:ascii="GHEA Grapalat" w:hAnsi="GHEA Grapalat"/>
        </w:rPr>
      </w:pPr>
    </w:p>
    <w:p w:rsidR="00BD0664" w:rsidRPr="00914EBF" w:rsidRDefault="00BD0664" w:rsidP="00E12B8D">
      <w:pPr>
        <w:widowControl w:val="0"/>
        <w:spacing w:after="160"/>
        <w:jc w:val="center"/>
        <w:rPr>
          <w:rFonts w:ascii="GHEA Grapalat" w:hAnsi="GHEA Grapalat"/>
        </w:rPr>
      </w:pPr>
    </w:p>
    <w:p w:rsidR="00BD0664" w:rsidRPr="00914EBF" w:rsidRDefault="00BD0664" w:rsidP="00E12B8D">
      <w:pPr>
        <w:widowControl w:val="0"/>
        <w:spacing w:after="160"/>
        <w:jc w:val="center"/>
        <w:rPr>
          <w:rFonts w:ascii="GHEA Grapalat" w:hAnsi="GHEA Grapalat"/>
        </w:rPr>
      </w:pPr>
    </w:p>
    <w:p w:rsidR="00BD0664" w:rsidRPr="00914EBF" w:rsidRDefault="00BD0664" w:rsidP="00E12B8D">
      <w:pPr>
        <w:widowControl w:val="0"/>
        <w:spacing w:after="160"/>
        <w:jc w:val="center"/>
        <w:rPr>
          <w:rFonts w:ascii="GHEA Grapalat" w:hAnsi="GHEA Grapalat"/>
        </w:rPr>
      </w:pPr>
    </w:p>
    <w:p w:rsidR="00BD0664" w:rsidRPr="00914EBF" w:rsidRDefault="00BD0664" w:rsidP="00E12B8D">
      <w:pPr>
        <w:widowControl w:val="0"/>
        <w:spacing w:after="160"/>
        <w:jc w:val="center"/>
        <w:rPr>
          <w:rFonts w:ascii="GHEA Grapalat" w:hAnsi="GHEA Grapalat"/>
        </w:rPr>
      </w:pPr>
    </w:p>
    <w:p w:rsidR="00BD0664" w:rsidRPr="00914EBF" w:rsidRDefault="00BD0664" w:rsidP="00E12B8D">
      <w:pPr>
        <w:widowControl w:val="0"/>
        <w:spacing w:after="160"/>
        <w:jc w:val="center"/>
        <w:rPr>
          <w:rFonts w:ascii="GHEA Grapalat" w:hAnsi="GHEA Grapalat"/>
        </w:rPr>
      </w:pPr>
    </w:p>
    <w:p w:rsidR="00BD0664" w:rsidRPr="00914EBF" w:rsidRDefault="00BD0664" w:rsidP="00E12B8D">
      <w:pPr>
        <w:widowControl w:val="0"/>
        <w:spacing w:after="160"/>
        <w:jc w:val="center"/>
        <w:rPr>
          <w:rFonts w:ascii="GHEA Grapalat" w:hAnsi="GHEA Grapalat"/>
        </w:rPr>
      </w:pPr>
    </w:p>
    <w:p w:rsidR="00BD0664" w:rsidRPr="00914EBF" w:rsidRDefault="00BD0664" w:rsidP="00E12B8D">
      <w:pPr>
        <w:widowControl w:val="0"/>
        <w:spacing w:after="160"/>
        <w:jc w:val="center"/>
        <w:rPr>
          <w:rFonts w:ascii="GHEA Grapalat" w:hAnsi="GHEA Grapalat"/>
        </w:rPr>
      </w:pPr>
    </w:p>
    <w:p w:rsidR="00BD0664" w:rsidRDefault="00BD0664" w:rsidP="00E12B8D">
      <w:pPr>
        <w:widowControl w:val="0"/>
        <w:spacing w:after="160"/>
        <w:jc w:val="center"/>
        <w:rPr>
          <w:rFonts w:ascii="GHEA Grapalat" w:hAnsi="GHEA Grapalat"/>
        </w:rPr>
      </w:pPr>
    </w:p>
    <w:p w:rsidR="00BD024F" w:rsidRDefault="00BD024F" w:rsidP="00E12B8D">
      <w:pPr>
        <w:widowControl w:val="0"/>
        <w:spacing w:after="160"/>
        <w:jc w:val="center"/>
        <w:rPr>
          <w:rFonts w:ascii="GHEA Grapalat" w:hAnsi="GHEA Grapalat"/>
        </w:rPr>
      </w:pPr>
    </w:p>
    <w:p w:rsidR="00BD024F" w:rsidRPr="00914EBF" w:rsidRDefault="00BD024F" w:rsidP="00E12B8D">
      <w:pPr>
        <w:widowControl w:val="0"/>
        <w:spacing w:after="160"/>
        <w:jc w:val="center"/>
        <w:rPr>
          <w:rFonts w:ascii="GHEA Grapalat" w:hAnsi="GHEA Grapalat"/>
        </w:rPr>
      </w:pPr>
    </w:p>
    <w:p w:rsidR="005B32FD" w:rsidRPr="00AE56D0" w:rsidRDefault="005B32FD" w:rsidP="005B32FD">
      <w:pPr>
        <w:ind w:left="2268"/>
        <w:jc w:val="right"/>
        <w:rPr>
          <w:rFonts w:ascii="GHEA Grapalat" w:hAnsi="GHEA Grapalat"/>
          <w:i/>
          <w:sz w:val="18"/>
          <w:lang w:val="hy-AM"/>
        </w:rPr>
      </w:pPr>
      <w:r w:rsidRPr="00AE56D0">
        <w:rPr>
          <w:rFonts w:ascii="GHEA Grapalat" w:hAnsi="GHEA Grapalat"/>
          <w:i/>
          <w:sz w:val="18"/>
          <w:lang w:val="hy-AM"/>
        </w:rPr>
        <w:lastRenderedPageBreak/>
        <w:t>Приложение № 1</w:t>
      </w:r>
    </w:p>
    <w:p w:rsidR="005B32FD" w:rsidRPr="00AE56D0" w:rsidRDefault="005B32FD" w:rsidP="005B32FD">
      <w:pPr>
        <w:jc w:val="right"/>
        <w:rPr>
          <w:rFonts w:ascii="GHEA Grapalat" w:hAnsi="GHEA Grapalat"/>
          <w:i/>
          <w:sz w:val="18"/>
          <w:lang w:val="hy-AM"/>
        </w:rPr>
      </w:pPr>
      <w:r w:rsidRPr="00AE56D0">
        <w:rPr>
          <w:rFonts w:ascii="GHEA Grapalat" w:hAnsi="GHEA Grapalat"/>
          <w:i/>
          <w:sz w:val="18"/>
          <w:lang w:val="hy-AM"/>
        </w:rPr>
        <w:t>«» 20 лет запечатанный</w:t>
      </w:r>
    </w:p>
    <w:p w:rsidR="005B32FD" w:rsidRPr="00AE56D0" w:rsidRDefault="005B32FD" w:rsidP="005B32FD">
      <w:pPr>
        <w:jc w:val="right"/>
        <w:rPr>
          <w:rFonts w:ascii="GHEA Grapalat" w:hAnsi="GHEA Grapalat"/>
          <w:i/>
          <w:sz w:val="18"/>
          <w:lang w:val="hy-AM"/>
        </w:rPr>
      </w:pPr>
      <w:r w:rsidRPr="00AE56D0">
        <w:rPr>
          <w:rFonts w:ascii="GHEA Grapalat" w:hAnsi="GHEA Grapalat"/>
          <w:i/>
          <w:sz w:val="18"/>
          <w:lang w:val="hy-AM"/>
        </w:rPr>
        <w:t xml:space="preserve">                      код контракта</w:t>
      </w:r>
    </w:p>
    <w:p w:rsidR="005B32FD" w:rsidRPr="00AE56D0" w:rsidRDefault="005B32FD" w:rsidP="005B32FD">
      <w:pPr>
        <w:jc w:val="center"/>
        <w:rPr>
          <w:rFonts w:ascii="GHEA Grapalat" w:hAnsi="GHEA Grapalat"/>
          <w:sz w:val="18"/>
          <w:lang w:val="hy-AM"/>
        </w:rPr>
      </w:pPr>
    </w:p>
    <w:p w:rsidR="005B32FD" w:rsidRPr="00AE56D0" w:rsidRDefault="005B32FD" w:rsidP="005B32FD">
      <w:pPr>
        <w:jc w:val="center"/>
        <w:rPr>
          <w:rFonts w:ascii="GHEA Grapalat" w:hAnsi="GHEA Grapalat"/>
          <w:sz w:val="20"/>
          <w:lang w:val="hy-AM"/>
        </w:rPr>
      </w:pPr>
    </w:p>
    <w:p w:rsidR="005B32FD" w:rsidRPr="00AE56D0" w:rsidRDefault="005B32FD" w:rsidP="005B32FD">
      <w:pPr>
        <w:jc w:val="center"/>
        <w:rPr>
          <w:rFonts w:ascii="GHEA Grapalat" w:hAnsi="GHEA Grapalat"/>
          <w:sz w:val="22"/>
          <w:szCs w:val="22"/>
          <w:lang w:val="hy-AM"/>
        </w:rPr>
      </w:pPr>
      <w:r w:rsidRPr="00AE56D0">
        <w:rPr>
          <w:rFonts w:ascii="GHEA Grapalat" w:hAnsi="GHEA Grapalat"/>
          <w:sz w:val="22"/>
          <w:szCs w:val="22"/>
          <w:lang w:val="hy-AM"/>
        </w:rPr>
        <w:t>ТЕХНИЧЕСКИЕ ХАРАКТЕРИСТИКИ - ГРАФИК ЗАКУПОК*</w:t>
      </w:r>
    </w:p>
    <w:p w:rsidR="005B32FD" w:rsidRPr="00AE56D0" w:rsidRDefault="005B32FD" w:rsidP="005B32FD">
      <w:pPr>
        <w:rPr>
          <w:rFonts w:ascii="GHEA Grapalat" w:hAnsi="GHEA Grapalat"/>
          <w:sz w:val="18"/>
          <w:lang w:val="hy-AM"/>
        </w:rPr>
      </w:pPr>
    </w:p>
    <w:p w:rsidR="005B32FD" w:rsidRPr="00AE56D0" w:rsidRDefault="005B32FD" w:rsidP="005B32FD">
      <w:pPr>
        <w:rPr>
          <w:rFonts w:ascii="GHEA Grapalat" w:hAnsi="GHEA Grapalat"/>
          <w:sz w:val="20"/>
          <w:lang w:val="hy-AM"/>
        </w:rPr>
      </w:pPr>
    </w:p>
    <w:p w:rsidR="005B32FD" w:rsidRPr="00AE56D0" w:rsidRDefault="005B32FD" w:rsidP="005B32FD">
      <w:pPr>
        <w:jc w:val="center"/>
        <w:rPr>
          <w:rFonts w:ascii="GHEA Grapalat" w:hAnsi="GHEA Grapalat"/>
          <w:sz w:val="20"/>
          <w:lang w:val="hy-AM"/>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t xml:space="preserve">                                                                </w:t>
      </w:r>
      <w:r w:rsidRPr="00AE56D0">
        <w:rPr>
          <w:rFonts w:ascii="GHEA Grapalat" w:hAnsi="GHEA Grapalat" w:cs="Sylfaen"/>
          <w:sz w:val="20"/>
          <w:lang w:val="hy-AM"/>
        </w:rPr>
        <w:t>РА:</w:t>
      </w:r>
      <w:r w:rsidRPr="00AE56D0">
        <w:rPr>
          <w:rFonts w:ascii="GHEA Grapalat" w:hAnsi="GHEA Grapalat"/>
          <w:sz w:val="20"/>
          <w:lang w:val="hy-AM"/>
        </w:rPr>
        <w:t xml:space="preserve"> </w:t>
      </w:r>
      <w:r w:rsidRPr="00AE56D0">
        <w:rPr>
          <w:rFonts w:ascii="GHEA Grapalat" w:hAnsi="GHEA Grapalat" w:cs="Sylfaen"/>
          <w:sz w:val="20"/>
          <w:lang w:val="hy-AM"/>
        </w:rPr>
        <w:t>АМД</w:t>
      </w:r>
    </w:p>
    <w:tbl>
      <w:tblPr>
        <w:tblW w:w="162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
        <w:gridCol w:w="1170"/>
        <w:gridCol w:w="1022"/>
        <w:gridCol w:w="845"/>
        <w:gridCol w:w="5817"/>
        <w:gridCol w:w="672"/>
        <w:gridCol w:w="671"/>
        <w:gridCol w:w="955"/>
        <w:gridCol w:w="851"/>
        <w:gridCol w:w="1134"/>
        <w:gridCol w:w="658"/>
        <w:gridCol w:w="1510"/>
      </w:tblGrid>
      <w:tr w:rsidR="005B32FD" w:rsidRPr="00AE56D0" w:rsidTr="008B5A79">
        <w:trPr>
          <w:trHeight w:val="153"/>
        </w:trPr>
        <w:tc>
          <w:tcPr>
            <w:tcW w:w="16232" w:type="dxa"/>
            <w:gridSpan w:val="12"/>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Продукт:</w:t>
            </w:r>
          </w:p>
        </w:tc>
      </w:tr>
      <w:tr w:rsidR="005B32FD" w:rsidRPr="00AE56D0" w:rsidTr="005B32FD">
        <w:trPr>
          <w:trHeight w:val="233"/>
        </w:trPr>
        <w:tc>
          <w:tcPr>
            <w:tcW w:w="927" w:type="dxa"/>
            <w:vMerge w:val="restart"/>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по приглашению</w:t>
            </w:r>
            <w:r w:rsidRPr="00AE56D0">
              <w:rPr>
                <w:rFonts w:ascii="GHEA Grapalat" w:hAnsi="GHEA Grapalat"/>
                <w:sz w:val="18"/>
              </w:rPr>
              <w:t xml:space="preserve"> </w:t>
            </w:r>
            <w:r w:rsidRPr="00AE56D0">
              <w:rPr>
                <w:rFonts w:ascii="GHEA Grapalat" w:hAnsi="GHEA Grapalat" w:cs="Sylfaen"/>
                <w:sz w:val="18"/>
              </w:rPr>
              <w:t>запланировано</w:t>
            </w:r>
            <w:r w:rsidRPr="00AE56D0">
              <w:rPr>
                <w:rFonts w:ascii="GHEA Grapalat" w:hAnsi="GHEA Grapalat"/>
                <w:sz w:val="18"/>
              </w:rPr>
              <w:t xml:space="preserve"> </w:t>
            </w:r>
            <w:r w:rsidRPr="00AE56D0">
              <w:rPr>
                <w:rFonts w:ascii="GHEA Grapalat" w:hAnsi="GHEA Grapalat" w:cs="Sylfaen"/>
                <w:sz w:val="18"/>
              </w:rPr>
              <w:t>доза</w:t>
            </w:r>
            <w:r w:rsidRPr="00AE56D0">
              <w:rPr>
                <w:rFonts w:ascii="GHEA Grapalat" w:hAnsi="GHEA Grapalat"/>
                <w:sz w:val="18"/>
              </w:rPr>
              <w:t xml:space="preserve"> </w:t>
            </w:r>
            <w:r w:rsidRPr="00AE56D0">
              <w:rPr>
                <w:rFonts w:ascii="GHEA Grapalat" w:hAnsi="GHEA Grapalat" w:cs="Sylfaen"/>
                <w:sz w:val="18"/>
              </w:rPr>
              <w:t>число</w:t>
            </w:r>
          </w:p>
        </w:tc>
        <w:tc>
          <w:tcPr>
            <w:tcW w:w="1170" w:type="dxa"/>
            <w:vMerge w:val="restart"/>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шопинг</w:t>
            </w:r>
            <w:r w:rsidRPr="00AE56D0">
              <w:rPr>
                <w:rFonts w:ascii="GHEA Grapalat" w:hAnsi="GHEA Grapalat"/>
                <w:sz w:val="18"/>
              </w:rPr>
              <w:t xml:space="preserve"> </w:t>
            </w:r>
            <w:r w:rsidRPr="00AE56D0">
              <w:rPr>
                <w:rFonts w:ascii="GHEA Grapalat" w:hAnsi="GHEA Grapalat" w:cs="Sylfaen"/>
                <w:sz w:val="18"/>
              </w:rPr>
              <w:t>с планом</w:t>
            </w:r>
            <w:r w:rsidRPr="00AE56D0">
              <w:rPr>
                <w:rFonts w:ascii="GHEA Grapalat" w:hAnsi="GHEA Grapalat"/>
                <w:sz w:val="18"/>
              </w:rPr>
              <w:t xml:space="preserve"> </w:t>
            </w:r>
            <w:r w:rsidRPr="00AE56D0">
              <w:rPr>
                <w:rFonts w:ascii="GHEA Grapalat" w:hAnsi="GHEA Grapalat" w:cs="Sylfaen"/>
                <w:sz w:val="18"/>
              </w:rPr>
              <w:t>запланировано</w:t>
            </w:r>
            <w:r w:rsidRPr="00AE56D0">
              <w:rPr>
                <w:rFonts w:ascii="GHEA Grapalat" w:hAnsi="GHEA Grapalat"/>
                <w:sz w:val="18"/>
              </w:rPr>
              <w:t xml:space="preserve"> </w:t>
            </w:r>
            <w:r w:rsidRPr="00AE56D0">
              <w:rPr>
                <w:rFonts w:ascii="GHEA Grapalat" w:hAnsi="GHEA Grapalat" w:cs="Sylfaen"/>
                <w:sz w:val="18"/>
              </w:rPr>
              <w:t>через</w:t>
            </w:r>
            <w:r w:rsidRPr="00AE56D0">
              <w:rPr>
                <w:rFonts w:ascii="GHEA Grapalat" w:hAnsi="GHEA Grapalat"/>
                <w:sz w:val="18"/>
              </w:rPr>
              <w:t xml:space="preserve"> </w:t>
            </w:r>
            <w:r w:rsidRPr="00AE56D0">
              <w:rPr>
                <w:rFonts w:ascii="GHEA Grapalat" w:hAnsi="GHEA Grapalat" w:cs="Sylfaen"/>
                <w:sz w:val="18"/>
              </w:rPr>
              <w:t>код</w:t>
            </w:r>
            <w:r w:rsidRPr="00AE56D0">
              <w:rPr>
                <w:rFonts w:ascii="GHEA Grapalat" w:hAnsi="GHEA Grapalat"/>
                <w:sz w:val="18"/>
              </w:rPr>
              <w:t>``</w:t>
            </w:r>
            <w:r w:rsidRPr="00AE56D0">
              <w:rPr>
                <w:rFonts w:ascii="GHEA Grapalat" w:hAnsi="GHEA Grapalat" w:cs="Sylfaen"/>
                <w:sz w:val="18"/>
              </w:rPr>
              <w:t>в соответствии с</w:t>
            </w:r>
            <w:r w:rsidRPr="00AE56D0">
              <w:rPr>
                <w:rFonts w:ascii="GHEA Grapalat" w:hAnsi="GHEA Grapalat"/>
                <w:sz w:val="18"/>
              </w:rPr>
              <w:t xml:space="preserve"> </w:t>
            </w:r>
            <w:r w:rsidRPr="00AE56D0">
              <w:rPr>
                <w:rFonts w:ascii="GHEA Grapalat" w:hAnsi="GHEA Grapalat" w:cs="Sylfaen"/>
                <w:sz w:val="18"/>
              </w:rPr>
              <w:t>ГМА:</w:t>
            </w:r>
            <w:r w:rsidRPr="00AE56D0">
              <w:rPr>
                <w:rFonts w:ascii="GHEA Grapalat" w:hAnsi="GHEA Grapalat"/>
                <w:sz w:val="18"/>
              </w:rPr>
              <w:t xml:space="preserve"> </w:t>
            </w:r>
            <w:r w:rsidRPr="00AE56D0">
              <w:rPr>
                <w:rFonts w:ascii="GHEA Grapalat" w:hAnsi="GHEA Grapalat" w:cs="Sylfaen"/>
                <w:sz w:val="18"/>
              </w:rPr>
              <w:t>классификация</w:t>
            </w:r>
            <w:r w:rsidRPr="00AE56D0">
              <w:rPr>
                <w:rFonts w:ascii="GHEA Grapalat" w:hAnsi="GHEA Grapalat"/>
                <w:sz w:val="18"/>
              </w:rPr>
              <w:t>(цена за просмотр)</w:t>
            </w:r>
          </w:p>
        </w:tc>
        <w:tc>
          <w:tcPr>
            <w:tcW w:w="1022" w:type="dxa"/>
            <w:vMerge w:val="restart"/>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имя:</w:t>
            </w:r>
          </w:p>
        </w:tc>
        <w:tc>
          <w:tcPr>
            <w:tcW w:w="845" w:type="dxa"/>
            <w:vMerge w:val="restart"/>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товар</w:t>
            </w:r>
            <w:r w:rsidRPr="00AE56D0">
              <w:rPr>
                <w:rFonts w:ascii="GHEA Grapalat" w:hAnsi="GHEA Grapalat"/>
                <w:sz w:val="18"/>
              </w:rPr>
              <w:t xml:space="preserve"> </w:t>
            </w:r>
            <w:r w:rsidRPr="00AE56D0">
              <w:rPr>
                <w:rFonts w:ascii="GHEA Grapalat" w:hAnsi="GHEA Grapalat" w:cs="Sylfaen"/>
                <w:sz w:val="18"/>
              </w:rPr>
              <w:t>знак</w:t>
            </w:r>
            <w:r w:rsidRPr="00AE56D0">
              <w:rPr>
                <w:rFonts w:ascii="GHEA Grapalat" w:hAnsi="GHEA Grapalat"/>
                <w:sz w:val="18"/>
              </w:rPr>
              <w:t>,</w:t>
            </w:r>
            <w:r w:rsidRPr="00AE56D0">
              <w:rPr>
                <w:rFonts w:ascii="GHEA Grapalat" w:hAnsi="GHEA Grapalat" w:cs="Sylfaen"/>
                <w:sz w:val="18"/>
                <w:lang w:val="hy-AM"/>
              </w:rPr>
              <w:t>фирменный</w:t>
            </w:r>
            <w:r w:rsidRPr="00AE56D0">
              <w:rPr>
                <w:rFonts w:ascii="GHEA Grapalat" w:hAnsi="GHEA Grapalat"/>
                <w:sz w:val="18"/>
                <w:lang w:val="hy-AM"/>
              </w:rPr>
              <w:t xml:space="preserve"> </w:t>
            </w:r>
            <w:r w:rsidRPr="00AE56D0">
              <w:rPr>
                <w:rFonts w:ascii="GHEA Grapalat" w:hAnsi="GHEA Grapalat" w:cs="Sylfaen"/>
                <w:sz w:val="18"/>
                <w:lang w:val="hy-AM"/>
              </w:rPr>
              <w:t>имя:</w:t>
            </w:r>
            <w:r w:rsidRPr="00AE56D0">
              <w:rPr>
                <w:rFonts w:ascii="GHEA Grapalat" w:hAnsi="GHEA Grapalat"/>
                <w:sz w:val="18"/>
                <w:lang w:val="hy-AM"/>
              </w:rPr>
              <w:t>,</w:t>
            </w:r>
            <w:r w:rsidRPr="00AE56D0">
              <w:rPr>
                <w:rFonts w:ascii="GHEA Grapalat" w:hAnsi="GHEA Grapalat" w:cs="Sylfaen"/>
                <w:sz w:val="18"/>
                <w:lang w:val="hy-AM"/>
              </w:rPr>
              <w:t>модель</w:t>
            </w:r>
            <w:r w:rsidRPr="00AE56D0">
              <w:rPr>
                <w:rFonts w:ascii="GHEA Grapalat" w:hAnsi="GHEA Grapalat"/>
                <w:sz w:val="18"/>
              </w:rPr>
              <w:t xml:space="preserve"> </w:t>
            </w:r>
            <w:r w:rsidRPr="00AE56D0">
              <w:rPr>
                <w:rFonts w:ascii="GHEA Grapalat" w:hAnsi="GHEA Grapalat" w:cs="Sylfaen"/>
                <w:sz w:val="18"/>
              </w:rPr>
              <w:t>и:</w:t>
            </w:r>
            <w:r w:rsidRPr="00AE56D0">
              <w:rPr>
                <w:rFonts w:ascii="GHEA Grapalat" w:hAnsi="GHEA Grapalat"/>
                <w:sz w:val="18"/>
              </w:rPr>
              <w:t xml:space="preserve"> </w:t>
            </w:r>
            <w:r w:rsidRPr="00AE56D0">
              <w:rPr>
                <w:rFonts w:ascii="GHEA Grapalat" w:hAnsi="GHEA Grapalat" w:cs="Sylfaen"/>
                <w:sz w:val="18"/>
              </w:rPr>
              <w:t>производителя</w:t>
            </w:r>
            <w:r w:rsidRPr="00AE56D0">
              <w:rPr>
                <w:rFonts w:ascii="GHEA Grapalat" w:hAnsi="GHEA Grapalat"/>
                <w:sz w:val="18"/>
              </w:rPr>
              <w:t xml:space="preserve"> </w:t>
            </w:r>
            <w:r w:rsidRPr="00AE56D0">
              <w:rPr>
                <w:rFonts w:ascii="GHEA Grapalat" w:hAnsi="GHEA Grapalat" w:cs="Sylfaen"/>
                <w:sz w:val="18"/>
              </w:rPr>
              <w:t>имя:</w:t>
            </w:r>
            <w:r w:rsidRPr="00AE56D0">
              <w:rPr>
                <w:rFonts w:ascii="GHEA Grapalat" w:hAnsi="GHEA Grapalat"/>
                <w:sz w:val="18"/>
              </w:rPr>
              <w:t>**</w:t>
            </w:r>
          </w:p>
        </w:tc>
        <w:tc>
          <w:tcPr>
            <w:tcW w:w="5817" w:type="dxa"/>
            <w:vMerge w:val="restart"/>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технический</w:t>
            </w:r>
            <w:r w:rsidRPr="00AE56D0">
              <w:rPr>
                <w:rFonts w:ascii="GHEA Grapalat" w:hAnsi="GHEA Grapalat"/>
                <w:sz w:val="18"/>
              </w:rPr>
              <w:t xml:space="preserve"> </w:t>
            </w:r>
            <w:r w:rsidRPr="00AE56D0">
              <w:rPr>
                <w:rFonts w:ascii="GHEA Grapalat" w:hAnsi="GHEA Grapalat" w:cs="Sylfaen"/>
                <w:sz w:val="18"/>
              </w:rPr>
              <w:t>характеристика</w:t>
            </w:r>
          </w:p>
        </w:tc>
        <w:tc>
          <w:tcPr>
            <w:tcW w:w="672" w:type="dxa"/>
            <w:vMerge w:val="restart"/>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измерение</w:t>
            </w:r>
            <w:r w:rsidRPr="00AE56D0">
              <w:rPr>
                <w:rFonts w:ascii="GHEA Grapalat" w:hAnsi="GHEA Grapalat"/>
                <w:sz w:val="18"/>
              </w:rPr>
              <w:t xml:space="preserve"> </w:t>
            </w:r>
            <w:r w:rsidRPr="00AE56D0">
              <w:rPr>
                <w:rFonts w:ascii="GHEA Grapalat" w:hAnsi="GHEA Grapalat" w:cs="Sylfaen"/>
                <w:sz w:val="18"/>
              </w:rPr>
              <w:t>единица</w:t>
            </w:r>
          </w:p>
        </w:tc>
        <w:tc>
          <w:tcPr>
            <w:tcW w:w="671" w:type="dxa"/>
            <w:vMerge w:val="restart"/>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единица</w:t>
            </w:r>
            <w:r w:rsidRPr="00AE56D0">
              <w:rPr>
                <w:rFonts w:ascii="GHEA Grapalat" w:hAnsi="GHEA Grapalat"/>
                <w:sz w:val="18"/>
              </w:rPr>
              <w:t xml:space="preserve"> </w:t>
            </w:r>
            <w:r w:rsidRPr="00AE56D0">
              <w:rPr>
                <w:rFonts w:ascii="GHEA Grapalat" w:hAnsi="GHEA Grapalat" w:cs="Sylfaen"/>
                <w:sz w:val="18"/>
              </w:rPr>
              <w:t>цена</w:t>
            </w:r>
            <w:r w:rsidRPr="00AE56D0">
              <w:rPr>
                <w:rFonts w:ascii="GHEA Grapalat" w:hAnsi="GHEA Grapalat"/>
                <w:sz w:val="18"/>
              </w:rPr>
              <w:t>/</w:t>
            </w:r>
            <w:r w:rsidRPr="00AE56D0">
              <w:rPr>
                <w:rFonts w:ascii="GHEA Grapalat" w:hAnsi="GHEA Grapalat" w:cs="Sylfaen"/>
                <w:sz w:val="18"/>
              </w:rPr>
              <w:t>РА:</w:t>
            </w:r>
            <w:r w:rsidRPr="00AE56D0">
              <w:rPr>
                <w:rFonts w:ascii="GHEA Grapalat" w:hAnsi="GHEA Grapalat"/>
                <w:sz w:val="18"/>
              </w:rPr>
              <w:t xml:space="preserve"> </w:t>
            </w:r>
            <w:r w:rsidRPr="00AE56D0">
              <w:rPr>
                <w:rFonts w:ascii="GHEA Grapalat" w:hAnsi="GHEA Grapalat" w:cs="Sylfaen"/>
                <w:sz w:val="18"/>
              </w:rPr>
              <w:t>АМД</w:t>
            </w:r>
          </w:p>
        </w:tc>
        <w:tc>
          <w:tcPr>
            <w:tcW w:w="955" w:type="dxa"/>
            <w:vMerge w:val="restart"/>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общий</w:t>
            </w:r>
            <w:r w:rsidRPr="00AE56D0">
              <w:rPr>
                <w:rFonts w:ascii="GHEA Grapalat" w:hAnsi="GHEA Grapalat"/>
                <w:sz w:val="18"/>
              </w:rPr>
              <w:t xml:space="preserve"> </w:t>
            </w:r>
            <w:r w:rsidRPr="00AE56D0">
              <w:rPr>
                <w:rFonts w:ascii="GHEA Grapalat" w:hAnsi="GHEA Grapalat" w:cs="Sylfaen"/>
                <w:sz w:val="18"/>
              </w:rPr>
              <w:t>цена</w:t>
            </w:r>
            <w:r w:rsidRPr="00AE56D0">
              <w:rPr>
                <w:rFonts w:ascii="GHEA Grapalat" w:hAnsi="GHEA Grapalat"/>
                <w:sz w:val="18"/>
              </w:rPr>
              <w:t>/</w:t>
            </w:r>
            <w:r w:rsidRPr="00AE56D0">
              <w:rPr>
                <w:rFonts w:ascii="GHEA Grapalat" w:hAnsi="GHEA Grapalat" w:cs="Sylfaen"/>
                <w:sz w:val="18"/>
              </w:rPr>
              <w:t>РА:</w:t>
            </w:r>
            <w:r w:rsidRPr="00AE56D0">
              <w:rPr>
                <w:rFonts w:ascii="GHEA Grapalat" w:hAnsi="GHEA Grapalat"/>
                <w:sz w:val="18"/>
              </w:rPr>
              <w:t xml:space="preserve"> </w:t>
            </w:r>
            <w:r w:rsidRPr="00AE56D0">
              <w:rPr>
                <w:rFonts w:ascii="GHEA Grapalat" w:hAnsi="GHEA Grapalat" w:cs="Sylfaen"/>
                <w:sz w:val="18"/>
              </w:rPr>
              <w:t>АМД</w:t>
            </w:r>
          </w:p>
        </w:tc>
        <w:tc>
          <w:tcPr>
            <w:tcW w:w="851" w:type="dxa"/>
            <w:vMerge w:val="restart"/>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общий</w:t>
            </w:r>
            <w:r w:rsidRPr="00AE56D0">
              <w:rPr>
                <w:rFonts w:ascii="GHEA Grapalat" w:hAnsi="GHEA Grapalat"/>
                <w:sz w:val="18"/>
              </w:rPr>
              <w:t xml:space="preserve"> </w:t>
            </w:r>
            <w:r w:rsidRPr="00AE56D0">
              <w:rPr>
                <w:rFonts w:ascii="GHEA Grapalat" w:hAnsi="GHEA Grapalat" w:cs="Sylfaen"/>
                <w:sz w:val="18"/>
              </w:rPr>
              <w:t>количество</w:t>
            </w:r>
          </w:p>
        </w:tc>
        <w:tc>
          <w:tcPr>
            <w:tcW w:w="3302" w:type="dxa"/>
            <w:gridSpan w:val="3"/>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предложения</w:t>
            </w:r>
          </w:p>
        </w:tc>
      </w:tr>
      <w:tr w:rsidR="005B32FD" w:rsidRPr="00AE56D0" w:rsidTr="005B32FD">
        <w:trPr>
          <w:trHeight w:val="473"/>
        </w:trPr>
        <w:tc>
          <w:tcPr>
            <w:tcW w:w="927" w:type="dxa"/>
            <w:vMerge/>
            <w:shd w:val="clear" w:color="auto" w:fill="auto"/>
          </w:tcPr>
          <w:p w:rsidR="005B32FD" w:rsidRPr="00AE56D0" w:rsidRDefault="005B32FD" w:rsidP="008B5A79">
            <w:pPr>
              <w:jc w:val="center"/>
              <w:rPr>
                <w:rFonts w:ascii="GHEA Grapalat" w:hAnsi="GHEA Grapalat"/>
                <w:sz w:val="18"/>
              </w:rPr>
            </w:pPr>
          </w:p>
        </w:tc>
        <w:tc>
          <w:tcPr>
            <w:tcW w:w="1170" w:type="dxa"/>
            <w:vMerge/>
            <w:shd w:val="clear" w:color="auto" w:fill="auto"/>
          </w:tcPr>
          <w:p w:rsidR="005B32FD" w:rsidRPr="00AE56D0" w:rsidRDefault="005B32FD" w:rsidP="008B5A79">
            <w:pPr>
              <w:jc w:val="center"/>
              <w:rPr>
                <w:rFonts w:ascii="GHEA Grapalat" w:hAnsi="GHEA Grapalat"/>
                <w:sz w:val="18"/>
              </w:rPr>
            </w:pPr>
          </w:p>
        </w:tc>
        <w:tc>
          <w:tcPr>
            <w:tcW w:w="1022" w:type="dxa"/>
            <w:vMerge/>
            <w:shd w:val="clear" w:color="auto" w:fill="auto"/>
          </w:tcPr>
          <w:p w:rsidR="005B32FD" w:rsidRPr="00AE56D0" w:rsidRDefault="005B32FD" w:rsidP="008B5A79">
            <w:pPr>
              <w:jc w:val="center"/>
              <w:rPr>
                <w:rFonts w:ascii="GHEA Grapalat" w:hAnsi="GHEA Grapalat"/>
                <w:sz w:val="18"/>
              </w:rPr>
            </w:pPr>
          </w:p>
        </w:tc>
        <w:tc>
          <w:tcPr>
            <w:tcW w:w="845" w:type="dxa"/>
            <w:vMerge/>
            <w:shd w:val="clear" w:color="auto" w:fill="auto"/>
          </w:tcPr>
          <w:p w:rsidR="005B32FD" w:rsidRPr="00AE56D0" w:rsidRDefault="005B32FD" w:rsidP="008B5A79">
            <w:pPr>
              <w:jc w:val="center"/>
              <w:rPr>
                <w:rFonts w:ascii="GHEA Grapalat" w:hAnsi="GHEA Grapalat"/>
                <w:sz w:val="18"/>
              </w:rPr>
            </w:pPr>
          </w:p>
        </w:tc>
        <w:tc>
          <w:tcPr>
            <w:tcW w:w="5817" w:type="dxa"/>
            <w:vMerge/>
            <w:shd w:val="clear" w:color="auto" w:fill="auto"/>
          </w:tcPr>
          <w:p w:rsidR="005B32FD" w:rsidRPr="00AE56D0" w:rsidRDefault="005B32FD" w:rsidP="008B5A79">
            <w:pPr>
              <w:jc w:val="center"/>
              <w:rPr>
                <w:rFonts w:ascii="GHEA Grapalat" w:hAnsi="GHEA Grapalat"/>
                <w:sz w:val="18"/>
              </w:rPr>
            </w:pPr>
          </w:p>
        </w:tc>
        <w:tc>
          <w:tcPr>
            <w:tcW w:w="672" w:type="dxa"/>
            <w:vMerge/>
            <w:shd w:val="clear" w:color="auto" w:fill="auto"/>
          </w:tcPr>
          <w:p w:rsidR="005B32FD" w:rsidRPr="00AE56D0" w:rsidRDefault="005B32FD" w:rsidP="008B5A79">
            <w:pPr>
              <w:jc w:val="center"/>
              <w:rPr>
                <w:rFonts w:ascii="GHEA Grapalat" w:hAnsi="GHEA Grapalat"/>
                <w:sz w:val="18"/>
              </w:rPr>
            </w:pPr>
          </w:p>
        </w:tc>
        <w:tc>
          <w:tcPr>
            <w:tcW w:w="671" w:type="dxa"/>
            <w:vMerge/>
            <w:shd w:val="clear" w:color="auto" w:fill="auto"/>
          </w:tcPr>
          <w:p w:rsidR="005B32FD" w:rsidRPr="00AE56D0" w:rsidRDefault="005B32FD" w:rsidP="008B5A79">
            <w:pPr>
              <w:jc w:val="center"/>
              <w:rPr>
                <w:rFonts w:ascii="GHEA Grapalat" w:hAnsi="GHEA Grapalat"/>
                <w:sz w:val="18"/>
              </w:rPr>
            </w:pPr>
          </w:p>
        </w:tc>
        <w:tc>
          <w:tcPr>
            <w:tcW w:w="955" w:type="dxa"/>
            <w:vMerge/>
            <w:shd w:val="clear" w:color="auto" w:fill="auto"/>
          </w:tcPr>
          <w:p w:rsidR="005B32FD" w:rsidRPr="00AE56D0" w:rsidRDefault="005B32FD" w:rsidP="008B5A79">
            <w:pPr>
              <w:jc w:val="center"/>
              <w:rPr>
                <w:rFonts w:ascii="GHEA Grapalat" w:hAnsi="GHEA Grapalat"/>
                <w:sz w:val="18"/>
              </w:rPr>
            </w:pPr>
          </w:p>
        </w:tc>
        <w:tc>
          <w:tcPr>
            <w:tcW w:w="851" w:type="dxa"/>
            <w:vMerge/>
            <w:shd w:val="clear" w:color="auto" w:fill="auto"/>
          </w:tcPr>
          <w:p w:rsidR="005B32FD" w:rsidRPr="00AE56D0" w:rsidRDefault="005B32FD" w:rsidP="008B5A79">
            <w:pPr>
              <w:jc w:val="center"/>
              <w:rPr>
                <w:rFonts w:ascii="GHEA Grapalat" w:hAnsi="GHEA Grapalat"/>
                <w:sz w:val="18"/>
              </w:rPr>
            </w:pPr>
          </w:p>
        </w:tc>
        <w:tc>
          <w:tcPr>
            <w:tcW w:w="1134" w:type="dxa"/>
            <w:shd w:val="clear" w:color="auto" w:fill="auto"/>
          </w:tcPr>
          <w:p w:rsidR="005B32FD" w:rsidRPr="00AE56D0" w:rsidRDefault="005B32FD" w:rsidP="008B5A79">
            <w:pPr>
              <w:jc w:val="center"/>
              <w:rPr>
                <w:rFonts w:ascii="GHEA Grapalat" w:hAnsi="GHEA Grapalat"/>
                <w:sz w:val="18"/>
              </w:rPr>
            </w:pPr>
            <w:r w:rsidRPr="00AE56D0">
              <w:rPr>
                <w:rFonts w:ascii="GHEA Grapalat" w:hAnsi="GHEA Grapalat" w:cs="Sylfaen"/>
                <w:sz w:val="18"/>
              </w:rPr>
              <w:t>адрес</w:t>
            </w:r>
          </w:p>
        </w:tc>
        <w:tc>
          <w:tcPr>
            <w:tcW w:w="658" w:type="dxa"/>
            <w:shd w:val="clear" w:color="auto" w:fill="auto"/>
          </w:tcPr>
          <w:p w:rsidR="005B32FD" w:rsidRPr="00AE56D0" w:rsidRDefault="005B32FD" w:rsidP="008B5A79">
            <w:pPr>
              <w:rPr>
                <w:rFonts w:ascii="GHEA Grapalat" w:hAnsi="GHEA Grapalat"/>
                <w:sz w:val="18"/>
              </w:rPr>
            </w:pPr>
            <w:r w:rsidRPr="00AE56D0">
              <w:rPr>
                <w:rFonts w:ascii="GHEA Grapalat" w:hAnsi="GHEA Grapalat" w:cs="Sylfaen"/>
                <w:sz w:val="18"/>
              </w:rPr>
              <w:t>при условии</w:t>
            </w:r>
            <w:r w:rsidRPr="00AE56D0">
              <w:rPr>
                <w:rFonts w:ascii="GHEA Grapalat" w:hAnsi="GHEA Grapalat"/>
                <w:sz w:val="18"/>
              </w:rPr>
              <w:t xml:space="preserve"> </w:t>
            </w:r>
            <w:r w:rsidRPr="00AE56D0">
              <w:rPr>
                <w:rFonts w:ascii="GHEA Grapalat" w:hAnsi="GHEA Grapalat" w:cs="Sylfaen"/>
                <w:sz w:val="18"/>
              </w:rPr>
              <w:t>количество</w:t>
            </w:r>
          </w:p>
        </w:tc>
        <w:tc>
          <w:tcPr>
            <w:tcW w:w="1510" w:type="dxa"/>
            <w:shd w:val="clear" w:color="auto" w:fill="auto"/>
          </w:tcPr>
          <w:p w:rsidR="005B32FD" w:rsidRPr="00AE56D0" w:rsidRDefault="005B32FD" w:rsidP="008B5A79">
            <w:pPr>
              <w:rPr>
                <w:rFonts w:ascii="GHEA Grapalat" w:hAnsi="GHEA Grapalat"/>
                <w:sz w:val="18"/>
              </w:rPr>
            </w:pPr>
            <w:r w:rsidRPr="00AE56D0">
              <w:rPr>
                <w:rFonts w:ascii="GHEA Grapalat" w:hAnsi="GHEA Grapalat" w:cs="Sylfaen"/>
                <w:sz w:val="18"/>
              </w:rPr>
              <w:t>Термин:</w:t>
            </w:r>
            <w:r w:rsidRPr="00AE56D0">
              <w:rPr>
                <w:rFonts w:ascii="GHEA Grapalat" w:hAnsi="GHEA Grapalat"/>
                <w:sz w:val="18"/>
              </w:rPr>
              <w:t>***</w:t>
            </w:r>
          </w:p>
          <w:p w:rsidR="005B32FD" w:rsidRPr="00AE56D0" w:rsidRDefault="005B32FD" w:rsidP="008B5A79">
            <w:pPr>
              <w:rPr>
                <w:rFonts w:ascii="GHEA Grapalat" w:hAnsi="GHEA Grapalat"/>
                <w:sz w:val="18"/>
              </w:rPr>
            </w:pPr>
          </w:p>
        </w:tc>
      </w:tr>
      <w:tr w:rsidR="00034BFB" w:rsidRPr="00AE56D0" w:rsidTr="005B32FD">
        <w:trPr>
          <w:trHeight w:val="153"/>
        </w:trPr>
        <w:tc>
          <w:tcPr>
            <w:tcW w:w="927" w:type="dxa"/>
            <w:shd w:val="clear" w:color="auto" w:fill="auto"/>
          </w:tcPr>
          <w:p w:rsidR="00034BFB" w:rsidRPr="00AE56D0" w:rsidRDefault="00034BFB" w:rsidP="005B32FD">
            <w:pPr>
              <w:ind w:left="360"/>
              <w:rPr>
                <w:rFonts w:ascii="GHEA Grapalat" w:hAnsi="GHEA Grapalat"/>
                <w:sz w:val="20"/>
              </w:rPr>
            </w:pPr>
            <w:r w:rsidRPr="00AE56D0">
              <w:rPr>
                <w:rFonts w:ascii="GHEA Grapalat" w:hAnsi="GHEA Grapalat"/>
                <w:sz w:val="20"/>
              </w:rPr>
              <w:t>40</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15311100</w:t>
            </w:r>
          </w:p>
        </w:tc>
        <w:tc>
          <w:tcPr>
            <w:tcW w:w="1022"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20"/>
                <w:szCs w:val="20"/>
              </w:rPr>
              <w:t>Картофель</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Не по годам развитый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поздний взрослый</w:t>
            </w:r>
            <w:r w:rsidRPr="00AE56D0">
              <w:rPr>
                <w:rFonts w:ascii="GHEA Grapalat" w:hAnsi="GHEA Grapalat"/>
                <w:sz w:val="16"/>
                <w:szCs w:val="16"/>
                <w:lang w:val="hy-AM"/>
              </w:rPr>
              <w:t>, я:</w:t>
            </w:r>
            <w:r w:rsidRPr="00AE56D0">
              <w:rPr>
                <w:rFonts w:ascii="GHEA Grapalat" w:hAnsi="GHEA Grapalat" w:cs="Sylfaen"/>
                <w:sz w:val="16"/>
                <w:szCs w:val="16"/>
                <w:lang w:val="hy-AM"/>
              </w:rPr>
              <w:t>вроде</w:t>
            </w:r>
            <w:r w:rsidRPr="00AE56D0">
              <w:rPr>
                <w:rFonts w:ascii="GHEA Grapalat" w:hAnsi="GHEA Grapalat"/>
                <w:sz w:val="16"/>
                <w:szCs w:val="16"/>
                <w:lang w:val="hy-AM"/>
              </w:rPr>
              <w:t>,</w:t>
            </w:r>
            <w:r w:rsidRPr="00AE56D0">
              <w:rPr>
                <w:rFonts w:ascii="GHEA Grapalat" w:hAnsi="GHEA Grapalat" w:cs="Sylfaen"/>
                <w:sz w:val="16"/>
                <w:szCs w:val="16"/>
                <w:lang w:val="hy-AM"/>
              </w:rPr>
              <w:t>не обмороженный</w:t>
            </w:r>
            <w:r w:rsidRPr="00AE56D0">
              <w:rPr>
                <w:rFonts w:ascii="GHEA Grapalat" w:hAnsi="GHEA Grapalat"/>
                <w:sz w:val="16"/>
                <w:szCs w:val="16"/>
                <w:lang w:val="hy-AM"/>
              </w:rPr>
              <w:t>,</w:t>
            </w:r>
            <w:r w:rsidRPr="00AE56D0">
              <w:rPr>
                <w:rFonts w:ascii="GHEA Grapalat" w:hAnsi="GHEA Grapalat" w:cs="Sylfaen"/>
                <w:sz w:val="16"/>
                <w:szCs w:val="16"/>
                <w:lang w:val="hy-AM"/>
              </w:rPr>
              <w:t>без</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травмы</w:t>
            </w:r>
            <w:r w:rsidRPr="00AE56D0">
              <w:rPr>
                <w:rFonts w:ascii="GHEA Grapalat" w:hAnsi="GHEA Grapalat"/>
                <w:sz w:val="16"/>
                <w:szCs w:val="16"/>
                <w:lang w:val="hy-AM"/>
              </w:rPr>
              <w:t>,</w:t>
            </w:r>
            <w:r w:rsidRPr="00AE56D0">
              <w:rPr>
                <w:rFonts w:ascii="GHEA Grapalat" w:hAnsi="GHEA Grapalat" w:cs="Sylfaen"/>
                <w:sz w:val="16"/>
                <w:szCs w:val="16"/>
                <w:lang w:val="hy-AM"/>
              </w:rPr>
              <w:t>круглый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овал</w:t>
            </w:r>
            <w:r w:rsidRPr="00AE56D0">
              <w:rPr>
                <w:rFonts w:ascii="GHEA Grapalat" w:hAnsi="GHEA Grapalat"/>
                <w:sz w:val="16"/>
                <w:szCs w:val="16"/>
                <w:lang w:val="hy-AM"/>
              </w:rPr>
              <w:t>4:</w:t>
            </w:r>
            <w:r w:rsidRPr="00AE56D0">
              <w:rPr>
                <w:rFonts w:ascii="GHEA Grapalat" w:hAnsi="GHEA Grapalat" w:cs="Sylfaen"/>
                <w:sz w:val="16"/>
                <w:szCs w:val="16"/>
                <w:lang w:val="hy-AM"/>
              </w:rPr>
              <w:t>см</w:t>
            </w:r>
            <w:r w:rsidRPr="00AE56D0">
              <w:rPr>
                <w:rFonts w:ascii="GHEA Grapalat" w:hAnsi="GHEA Grapalat"/>
                <w:sz w:val="16"/>
                <w:szCs w:val="16"/>
                <w:lang w:val="hy-AM"/>
              </w:rPr>
              <w:t>, 5%,</w:t>
            </w:r>
            <w:r w:rsidRPr="00AE56D0">
              <w:rPr>
                <w:rFonts w:ascii="GHEA Grapalat" w:hAnsi="GHEA Grapalat" w:cs="Sylfaen"/>
                <w:sz w:val="16"/>
                <w:szCs w:val="16"/>
                <w:lang w:val="hy-AM"/>
              </w:rPr>
              <w:t>расширенный</w:t>
            </w:r>
            <w:r w:rsidRPr="00AE56D0">
              <w:rPr>
                <w:rFonts w:ascii="GHEA Grapalat" w:hAnsi="GHEA Grapalat"/>
                <w:sz w:val="16"/>
                <w:szCs w:val="16"/>
                <w:lang w:val="hy-AM"/>
              </w:rPr>
              <w:t>3,5</w:t>
            </w:r>
            <w:r w:rsidRPr="00AE56D0">
              <w:rPr>
                <w:rFonts w:ascii="GHEA Grapalat" w:hAnsi="GHEA Grapalat" w:cs="Sylfaen"/>
                <w:sz w:val="16"/>
                <w:szCs w:val="16"/>
                <w:lang w:val="hy-AM"/>
              </w:rPr>
              <w:t>см</w:t>
            </w:r>
            <w:r w:rsidRPr="00AE56D0">
              <w:rPr>
                <w:rFonts w:ascii="GHEA Grapalat" w:hAnsi="GHEA Grapalat"/>
                <w:sz w:val="16"/>
                <w:szCs w:val="16"/>
                <w:lang w:val="hy-AM"/>
              </w:rPr>
              <w:t>, 5%,</w:t>
            </w:r>
            <w:r w:rsidRPr="00AE56D0">
              <w:rPr>
                <w:rFonts w:ascii="GHEA Grapalat" w:hAnsi="GHEA Grapalat" w:cs="Sylfaen"/>
                <w:sz w:val="16"/>
                <w:szCs w:val="16"/>
                <w:lang w:val="hy-AM"/>
              </w:rPr>
              <w:t>круглый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овал</w:t>
            </w:r>
            <w:r w:rsidRPr="00AE56D0">
              <w:rPr>
                <w:rFonts w:ascii="GHEA Grapalat" w:hAnsi="GHEA Grapalat"/>
                <w:sz w:val="16"/>
                <w:szCs w:val="16"/>
                <w:lang w:val="hy-AM"/>
              </w:rPr>
              <w:t>(4-</w:t>
            </w:r>
            <w:r w:rsidRPr="00AE56D0">
              <w:rPr>
                <w:rFonts w:ascii="GHEA Grapalat" w:hAnsi="GHEA Grapalat" w:cs="Sylfaen"/>
                <w:sz w:val="16"/>
                <w:szCs w:val="16"/>
                <w:lang w:val="hy-AM"/>
              </w:rPr>
              <w:t>от</w:t>
            </w:r>
            <w:r w:rsidRPr="00AE56D0">
              <w:rPr>
                <w:rFonts w:ascii="GHEA Grapalat" w:hAnsi="GHEA Grapalat"/>
                <w:sz w:val="16"/>
                <w:szCs w:val="16"/>
                <w:lang w:val="hy-AM"/>
              </w:rPr>
              <w:t>5)</w:t>
            </w:r>
            <w:r w:rsidRPr="00AE56D0">
              <w:rPr>
                <w:rFonts w:ascii="GHEA Grapalat" w:hAnsi="GHEA Grapalat" w:cs="Sylfaen"/>
                <w:sz w:val="16"/>
                <w:szCs w:val="16"/>
                <w:lang w:val="hy-AM"/>
              </w:rPr>
              <w:t>см</w:t>
            </w:r>
            <w:r w:rsidRPr="00AE56D0">
              <w:rPr>
                <w:rFonts w:ascii="GHEA Grapalat" w:hAnsi="GHEA Grapalat"/>
                <w:sz w:val="16"/>
                <w:szCs w:val="16"/>
                <w:lang w:val="hy-AM"/>
              </w:rPr>
              <w:t>20%,</w:t>
            </w:r>
            <w:r w:rsidRPr="00AE56D0">
              <w:rPr>
                <w:rFonts w:ascii="GHEA Grapalat" w:hAnsi="GHEA Grapalat" w:cs="Sylfaen"/>
                <w:sz w:val="16"/>
                <w:szCs w:val="16"/>
                <w:lang w:val="hy-AM"/>
              </w:rPr>
              <w:t>расширенный</w:t>
            </w:r>
            <w:r w:rsidRPr="00AE56D0">
              <w:rPr>
                <w:rFonts w:ascii="GHEA Grapalat" w:hAnsi="GHEA Grapalat"/>
                <w:sz w:val="16"/>
                <w:szCs w:val="16"/>
                <w:lang w:val="hy-AM"/>
              </w:rPr>
              <w:t>(4-</w:t>
            </w:r>
            <w:r w:rsidRPr="00AE56D0">
              <w:rPr>
                <w:rFonts w:ascii="GHEA Grapalat" w:hAnsi="GHEA Grapalat" w:cs="Sylfaen"/>
                <w:sz w:val="16"/>
                <w:szCs w:val="16"/>
                <w:lang w:val="hy-AM"/>
              </w:rPr>
              <w:t>от</w:t>
            </w:r>
            <w:r w:rsidRPr="00AE56D0">
              <w:rPr>
                <w:rFonts w:ascii="GHEA Grapalat" w:hAnsi="GHEA Grapalat"/>
                <w:sz w:val="16"/>
                <w:szCs w:val="16"/>
                <w:lang w:val="hy-AM"/>
              </w:rPr>
              <w:t>4,5)</w:t>
            </w:r>
            <w:r w:rsidRPr="00AE56D0">
              <w:rPr>
                <w:rFonts w:ascii="GHEA Grapalat" w:hAnsi="GHEA Grapalat" w:cs="Sylfaen"/>
                <w:sz w:val="16"/>
                <w:szCs w:val="16"/>
                <w:lang w:val="hy-AM"/>
              </w:rPr>
              <w:t>см</w:t>
            </w:r>
            <w:r w:rsidRPr="00AE56D0">
              <w:rPr>
                <w:rFonts w:ascii="GHEA Grapalat" w:hAnsi="GHEA Grapalat"/>
                <w:sz w:val="16"/>
                <w:szCs w:val="16"/>
                <w:lang w:val="hy-AM"/>
              </w:rPr>
              <w:t>20%,</w:t>
            </w:r>
            <w:r w:rsidRPr="00AE56D0">
              <w:rPr>
                <w:rFonts w:ascii="GHEA Grapalat" w:hAnsi="GHEA Grapalat" w:cs="Sylfaen"/>
                <w:sz w:val="16"/>
                <w:szCs w:val="16"/>
                <w:lang w:val="hy-AM"/>
              </w:rPr>
              <w:t>круглый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овал</w:t>
            </w:r>
            <w:r w:rsidRPr="00AE56D0">
              <w:rPr>
                <w:rFonts w:ascii="GHEA Grapalat" w:hAnsi="GHEA Grapalat"/>
                <w:sz w:val="16"/>
                <w:szCs w:val="16"/>
                <w:lang w:val="hy-AM"/>
              </w:rPr>
              <w:t>(5-</w:t>
            </w:r>
            <w:r w:rsidRPr="00AE56D0">
              <w:rPr>
                <w:rFonts w:ascii="GHEA Grapalat" w:hAnsi="GHEA Grapalat" w:cs="Sylfaen"/>
                <w:sz w:val="16"/>
                <w:szCs w:val="16"/>
                <w:lang w:val="hy-AM"/>
              </w:rPr>
              <w:t>от</w:t>
            </w:r>
            <w:r w:rsidRPr="00AE56D0">
              <w:rPr>
                <w:rFonts w:ascii="GHEA Grapalat" w:hAnsi="GHEA Grapalat"/>
                <w:sz w:val="16"/>
                <w:szCs w:val="16"/>
                <w:lang w:val="hy-AM"/>
              </w:rPr>
              <w:t>6:00</w:t>
            </w:r>
            <w:r w:rsidRPr="00AE56D0">
              <w:rPr>
                <w:rFonts w:ascii="GHEA Grapalat" w:hAnsi="GHEA Grapalat" w:cs="Sylfaen"/>
                <w:sz w:val="16"/>
                <w:szCs w:val="16"/>
                <w:lang w:val="hy-AM"/>
              </w:rPr>
              <w:t>см</w:t>
            </w:r>
            <w:r w:rsidRPr="00AE56D0">
              <w:rPr>
                <w:rFonts w:ascii="GHEA Grapalat" w:hAnsi="GHEA Grapalat"/>
                <w:sz w:val="16"/>
                <w:szCs w:val="16"/>
                <w:lang w:val="hy-AM"/>
              </w:rPr>
              <w:t>) 55%,</w:t>
            </w:r>
            <w:r w:rsidRPr="00AE56D0">
              <w:rPr>
                <w:rFonts w:ascii="GHEA Grapalat" w:hAnsi="GHEA Grapalat" w:cs="Sylfaen"/>
                <w:sz w:val="16"/>
                <w:szCs w:val="16"/>
                <w:lang w:val="hy-AM"/>
              </w:rPr>
              <w:t>расширенный</w:t>
            </w:r>
            <w:r w:rsidRPr="00AE56D0">
              <w:rPr>
                <w:rFonts w:ascii="GHEA Grapalat" w:hAnsi="GHEA Grapalat"/>
                <w:sz w:val="16"/>
                <w:szCs w:val="16"/>
                <w:lang w:val="hy-AM"/>
              </w:rPr>
              <w:t>(5-</w:t>
            </w:r>
            <w:r w:rsidRPr="00AE56D0">
              <w:rPr>
                <w:rFonts w:ascii="GHEA Grapalat" w:hAnsi="GHEA Grapalat" w:cs="Sylfaen"/>
                <w:sz w:val="16"/>
                <w:szCs w:val="16"/>
                <w:lang w:val="hy-AM"/>
              </w:rPr>
              <w:t>от</w:t>
            </w:r>
            <w:r w:rsidRPr="00AE56D0">
              <w:rPr>
                <w:rFonts w:ascii="GHEA Grapalat" w:hAnsi="GHEA Grapalat"/>
                <w:sz w:val="16"/>
                <w:szCs w:val="16"/>
                <w:lang w:val="hy-AM"/>
              </w:rPr>
              <w:t>5.5)</w:t>
            </w:r>
            <w:r w:rsidRPr="00AE56D0">
              <w:rPr>
                <w:rFonts w:ascii="GHEA Grapalat" w:hAnsi="GHEA Grapalat" w:cs="Sylfaen"/>
                <w:sz w:val="16"/>
                <w:szCs w:val="16"/>
                <w:lang w:val="hy-AM"/>
              </w:rPr>
              <w:t>см</w:t>
            </w:r>
            <w:r w:rsidRPr="00AE56D0">
              <w:rPr>
                <w:rFonts w:ascii="GHEA Grapalat" w:hAnsi="GHEA Grapalat"/>
                <w:sz w:val="16"/>
                <w:szCs w:val="16"/>
                <w:lang w:val="hy-AM"/>
              </w:rPr>
              <w:t>55%,</w:t>
            </w:r>
            <w:r w:rsidRPr="00AE56D0">
              <w:rPr>
                <w:rFonts w:ascii="GHEA Grapalat" w:hAnsi="GHEA Grapalat" w:cs="Sylfaen"/>
                <w:sz w:val="16"/>
                <w:szCs w:val="16"/>
                <w:lang w:val="hy-AM"/>
              </w:rPr>
              <w:t>круглый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овал</w:t>
            </w:r>
            <w:r w:rsidRPr="00AE56D0">
              <w:rPr>
                <w:rFonts w:ascii="GHEA Grapalat" w:hAnsi="GHEA Grapalat"/>
                <w:sz w:val="16"/>
                <w:szCs w:val="16"/>
                <w:lang w:val="hy-AM"/>
              </w:rPr>
              <w:t>(6-</w:t>
            </w:r>
            <w:r w:rsidRPr="00AE56D0">
              <w:rPr>
                <w:rFonts w:ascii="GHEA Grapalat" w:hAnsi="GHEA Grapalat" w:cs="Sylfaen"/>
                <w:sz w:val="16"/>
                <w:szCs w:val="16"/>
                <w:lang w:val="hy-AM"/>
              </w:rPr>
              <w:t>от</w:t>
            </w:r>
            <w:r w:rsidRPr="00AE56D0">
              <w:rPr>
                <w:rFonts w:ascii="GHEA Grapalat" w:hAnsi="GHEA Grapalat"/>
                <w:sz w:val="16"/>
                <w:szCs w:val="16"/>
                <w:lang w:val="hy-AM"/>
              </w:rPr>
              <w:t>7)</w:t>
            </w:r>
            <w:r w:rsidRPr="00AE56D0">
              <w:rPr>
                <w:rFonts w:ascii="GHEA Grapalat" w:hAnsi="GHEA Grapalat" w:cs="Sylfaen"/>
                <w:sz w:val="16"/>
                <w:szCs w:val="16"/>
                <w:lang w:val="hy-AM"/>
              </w:rPr>
              <w:t>см</w:t>
            </w:r>
            <w:r w:rsidRPr="00AE56D0">
              <w:rPr>
                <w:rFonts w:ascii="GHEA Grapalat" w:hAnsi="GHEA Grapalat"/>
                <w:sz w:val="16"/>
                <w:szCs w:val="16"/>
                <w:lang w:val="hy-AM"/>
              </w:rPr>
              <w:t>20%,</w:t>
            </w:r>
            <w:r w:rsidRPr="00AE56D0">
              <w:rPr>
                <w:rFonts w:ascii="GHEA Grapalat" w:hAnsi="GHEA Grapalat" w:cs="Sylfaen"/>
                <w:sz w:val="16"/>
                <w:szCs w:val="16"/>
                <w:lang w:val="hy-AM"/>
              </w:rPr>
              <w:t>расширенный</w:t>
            </w:r>
            <w:r w:rsidRPr="00AE56D0">
              <w:rPr>
                <w:rFonts w:ascii="GHEA Grapalat" w:hAnsi="GHEA Grapalat"/>
                <w:sz w:val="16"/>
                <w:szCs w:val="16"/>
                <w:lang w:val="hy-AM"/>
              </w:rPr>
              <w:t>(6-</w:t>
            </w:r>
            <w:r w:rsidRPr="00AE56D0">
              <w:rPr>
                <w:rFonts w:ascii="GHEA Grapalat" w:hAnsi="GHEA Grapalat" w:cs="Sylfaen"/>
                <w:sz w:val="16"/>
                <w:szCs w:val="16"/>
                <w:lang w:val="hy-AM"/>
              </w:rPr>
              <w:t>от</w:t>
            </w:r>
            <w:r w:rsidRPr="00AE56D0">
              <w:rPr>
                <w:rFonts w:ascii="GHEA Grapalat" w:hAnsi="GHEA Grapalat"/>
                <w:sz w:val="16"/>
                <w:szCs w:val="16"/>
                <w:lang w:val="hy-AM"/>
              </w:rPr>
              <w:t>6.5)</w:t>
            </w:r>
            <w:r w:rsidRPr="00AE56D0">
              <w:rPr>
                <w:rFonts w:ascii="GHEA Grapalat" w:hAnsi="GHEA Grapalat" w:cs="Sylfaen"/>
                <w:sz w:val="16"/>
                <w:szCs w:val="16"/>
                <w:lang w:val="hy-AM"/>
              </w:rPr>
              <w:t>см</w:t>
            </w:r>
            <w:r w:rsidRPr="00AE56D0">
              <w:rPr>
                <w:rFonts w:ascii="GHEA Grapalat" w:hAnsi="GHEA Grapalat"/>
                <w:sz w:val="16"/>
                <w:szCs w:val="16"/>
                <w:lang w:val="hy-AM"/>
              </w:rPr>
              <w:t>20%.</w:t>
            </w:r>
            <w:r w:rsidRPr="00AE56D0">
              <w:rPr>
                <w:rFonts w:ascii="GHEA Grapalat" w:hAnsi="GHEA Grapalat" w:cs="Sylfaen"/>
                <w:sz w:val="16"/>
                <w:szCs w:val="16"/>
                <w:lang w:val="hy-AM"/>
              </w:rPr>
              <w:t>Ассортимент:</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чистота</w:t>
            </w:r>
            <w:r w:rsidRPr="00AE56D0">
              <w:rPr>
                <w:rFonts w:ascii="GHEA Grapalat" w:hAnsi="GHEA Grapalat"/>
                <w:sz w:val="16"/>
                <w:szCs w:val="16"/>
                <w:lang w:val="hy-AM"/>
              </w:rPr>
              <w:t>- 90%</w:t>
            </w:r>
            <w:r w:rsidRPr="00AE56D0">
              <w:rPr>
                <w:rFonts w:ascii="GHEA Grapalat" w:hAnsi="GHEA Grapalat" w:cs="Sylfaen"/>
                <w:sz w:val="16"/>
                <w:szCs w:val="16"/>
                <w:lang w:val="hy-AM"/>
              </w:rPr>
              <w:t>от</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нет</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меньше</w:t>
            </w:r>
            <w:r w:rsidRPr="00AE56D0">
              <w:rPr>
                <w:rFonts w:ascii="GHEA Grapalat" w:hAnsi="GHEA Grapalat"/>
                <w:sz w:val="16"/>
                <w:szCs w:val="16"/>
                <w:lang w:val="hy-AM"/>
              </w:rPr>
              <w:t>,</w:t>
            </w:r>
            <w:r w:rsidRPr="00AE56D0">
              <w:rPr>
                <w:rFonts w:ascii="GHEA Grapalat" w:hAnsi="GHEA Grapalat" w:cs="Sylfaen"/>
                <w:sz w:val="16"/>
                <w:szCs w:val="16"/>
                <w:lang w:val="hy-AM"/>
              </w:rPr>
              <w:t>упаковка</w:t>
            </w:r>
            <w:r w:rsidRPr="00AE56D0">
              <w:rPr>
                <w:rFonts w:ascii="GHEA Grapalat" w:hAnsi="GHEA Grapalat"/>
                <w:sz w:val="16"/>
                <w:szCs w:val="16"/>
                <w:lang w:val="hy-AM"/>
              </w:rPr>
              <w:t>``</w:t>
            </w:r>
            <w:r w:rsidRPr="00AE56D0">
              <w:rPr>
                <w:rFonts w:ascii="GHEA Grapalat" w:hAnsi="GHEA Grapalat" w:cs="Sylfaen"/>
                <w:sz w:val="16"/>
                <w:szCs w:val="16"/>
                <w:lang w:val="hy-AM"/>
              </w:rPr>
              <w:t>без</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калибровка</w:t>
            </w:r>
            <w:r w:rsidRPr="00AE56D0">
              <w:rPr>
                <w:rFonts w:ascii="GHEA Grapalat" w:hAnsi="GHEA Grapalat"/>
                <w:sz w:val="16"/>
                <w:szCs w:val="16"/>
                <w:lang w:val="hy-AM"/>
              </w:rPr>
              <w:t>:</w:t>
            </w:r>
            <w:r w:rsidRPr="00AE56D0">
              <w:rPr>
                <w:rFonts w:ascii="GHEA Grapalat" w:hAnsi="GHEA Grapalat" w:cs="Sylfaen"/>
                <w:sz w:val="16"/>
                <w:szCs w:val="16"/>
                <w:lang w:val="hy-AM"/>
              </w:rPr>
              <w:t>Безопасность</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этикетка: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в соответствии 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РА: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правительства</w:t>
            </w:r>
            <w:r w:rsidRPr="00AE56D0">
              <w:rPr>
                <w:rFonts w:ascii="GHEA Grapalat" w:hAnsi="GHEA Grapalat"/>
                <w:sz w:val="16"/>
                <w:szCs w:val="16"/>
                <w:lang w:val="hy-AM"/>
              </w:rPr>
              <w:t>2006 г.</w:t>
            </w:r>
            <w:r w:rsidRPr="00AE56D0">
              <w:rPr>
                <w:rFonts w:ascii="GHEA Grapalat" w:hAnsi="GHEA Grapalat" w:cs="Sylfaen"/>
                <w:sz w:val="16"/>
                <w:szCs w:val="16"/>
                <w:lang w:val="hy-AM"/>
              </w:rPr>
              <w:t>тот</w:t>
            </w:r>
            <w:r w:rsidRPr="00AE56D0">
              <w:rPr>
                <w:rFonts w:ascii="GHEA Grapalat" w:hAnsi="GHEA Grapalat"/>
                <w:sz w:val="16"/>
                <w:szCs w:val="16"/>
                <w:lang w:val="hy-AM"/>
              </w:rPr>
              <w:t>.</w:t>
            </w:r>
            <w:r w:rsidRPr="00AE56D0">
              <w:rPr>
                <w:rFonts w:ascii="GHEA Grapalat" w:hAnsi="GHEA Grapalat" w:cs="Sylfaen"/>
                <w:sz w:val="16"/>
                <w:szCs w:val="16"/>
                <w:lang w:val="hy-AM"/>
              </w:rPr>
              <w:t>декабрь</w:t>
            </w:r>
            <w:r w:rsidRPr="00AE56D0">
              <w:rPr>
                <w:rFonts w:ascii="GHEA Grapalat" w:hAnsi="GHEA Grapalat"/>
                <w:sz w:val="16"/>
                <w:szCs w:val="16"/>
                <w:lang w:val="hy-AM"/>
              </w:rPr>
              <w:t>21-</w:t>
            </w:r>
            <w:r w:rsidRPr="00AE56D0">
              <w:rPr>
                <w:rFonts w:ascii="GHEA Grapalat" w:hAnsi="GHEA Grapalat" w:cs="Sylfaen"/>
                <w:sz w:val="16"/>
                <w:szCs w:val="16"/>
                <w:lang w:val="hy-AM"/>
              </w:rPr>
              <w:t>в:</w:t>
            </w:r>
            <w:r w:rsidRPr="00AE56D0">
              <w:rPr>
                <w:rFonts w:ascii="GHEA Grapalat" w:hAnsi="GHEA Grapalat"/>
                <w:sz w:val="16"/>
                <w:szCs w:val="16"/>
                <w:lang w:val="hy-AM"/>
              </w:rPr>
              <w:t>N 1913-</w:t>
            </w:r>
            <w:r w:rsidRPr="00AE56D0">
              <w:rPr>
                <w:rFonts w:ascii="GHEA Grapalat" w:hAnsi="GHEA Grapalat" w:cs="Sylfaen"/>
                <w:sz w:val="16"/>
                <w:szCs w:val="16"/>
                <w:lang w:val="hy-AM"/>
              </w:rPr>
              <w:t>Н:</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по решению</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одобренный</w:t>
            </w:r>
            <w:r w:rsidRPr="00AE56D0">
              <w:rPr>
                <w:rFonts w:ascii="GHEA Grapalat" w:hAnsi="GHEA Grapalat"/>
                <w:sz w:val="16"/>
                <w:szCs w:val="16"/>
                <w:lang w:val="hy-AM"/>
              </w:rPr>
              <w:t xml:space="preserve"> </w:t>
            </w:r>
            <w:r w:rsidRPr="00AE56D0">
              <w:rPr>
                <w:rFonts w:ascii="GHEA Grapalat" w:hAnsi="GHEA Grapalat" w:cs="Arial AM"/>
                <w:sz w:val="16"/>
                <w:szCs w:val="16"/>
                <w:lang w:val="hy-AM"/>
              </w:rPr>
              <w:t>"</w:t>
            </w:r>
            <w:r w:rsidRPr="00AE56D0">
              <w:rPr>
                <w:rFonts w:ascii="GHEA Grapalat" w:hAnsi="GHEA Grapalat" w:cs="Sylfaen"/>
                <w:sz w:val="16"/>
                <w:szCs w:val="16"/>
                <w:lang w:val="hy-AM"/>
              </w:rPr>
              <w:t>Свежий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фрукты</w:t>
            </w:r>
            <w:r w:rsidRPr="00AE56D0">
              <w:rPr>
                <w:rFonts w:ascii="GHEA Grapalat" w:hAnsi="GHEA Grapalat"/>
                <w:sz w:val="16"/>
                <w:szCs w:val="16"/>
                <w:lang w:val="hy-AM"/>
              </w:rPr>
              <w:t>-</w:t>
            </w:r>
            <w:r w:rsidRPr="00AE56D0">
              <w:rPr>
                <w:rFonts w:ascii="GHEA Grapalat" w:hAnsi="GHEA Grapalat" w:cs="Sylfaen"/>
                <w:sz w:val="16"/>
                <w:szCs w:val="16"/>
                <w:lang w:val="hy-AM"/>
              </w:rPr>
              <w:t>овощей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технический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регламента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Еда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безопасность</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о</w:t>
            </w:r>
            <w:r w:rsidRPr="00AE56D0">
              <w:rPr>
                <w:rFonts w:ascii="GHEA Grapalat" w:hAnsi="GHEA Grapalat" w:cs="Arial AM"/>
                <w:sz w:val="16"/>
                <w:szCs w:val="16"/>
                <w:lang w:val="hy-AM"/>
              </w:rPr>
              <w:t xml:space="preserve"> </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РА: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закона</w:t>
            </w:r>
            <w:r w:rsidRPr="00AE56D0">
              <w:rPr>
                <w:rFonts w:ascii="GHEA Grapalat" w:hAnsi="GHEA Grapalat"/>
                <w:sz w:val="16"/>
                <w:szCs w:val="16"/>
                <w:lang w:val="hy-AM"/>
              </w:rPr>
              <w:t>9-</w:t>
            </w:r>
            <w:r w:rsidRPr="00AE56D0">
              <w:rPr>
                <w:rFonts w:ascii="GHEA Grapalat" w:hAnsi="GHEA Grapalat" w:cs="Sylfaen"/>
                <w:sz w:val="16"/>
                <w:szCs w:val="16"/>
                <w:lang w:val="hy-AM"/>
              </w:rPr>
              <w:t>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статьи</w:t>
            </w:r>
            <w:r w:rsidRPr="00AE56D0">
              <w:rPr>
                <w:rFonts w:ascii="GHEA Grapalat" w:hAnsi="GHEA Grapalat"/>
                <w:sz w:val="16"/>
                <w:szCs w:val="16"/>
                <w:lang w:val="hy-AM"/>
              </w:rPr>
              <w:t>:</w:t>
            </w:r>
            <w:r w:rsidRPr="00AE56D0">
              <w:rPr>
                <w:rFonts w:ascii="GHEA Grapalat" w:hAnsi="GHEA Grapalat" w:cs="Tahoma"/>
                <w:color w:val="000000"/>
                <w:sz w:val="18"/>
                <w:szCs w:val="18"/>
                <w:lang w:val="hy-AM"/>
              </w:rPr>
              <w:t>еды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 xml:space="preserve">:  </w:t>
            </w:r>
          </w:p>
        </w:tc>
        <w:tc>
          <w:tcPr>
            <w:tcW w:w="672" w:type="dxa"/>
            <w:shd w:val="clear" w:color="auto" w:fill="auto"/>
          </w:tcPr>
          <w:p w:rsidR="00034BFB" w:rsidRPr="00AE56D0" w:rsidRDefault="00034BFB" w:rsidP="008B5A79">
            <w:pPr>
              <w:jc w:val="center"/>
              <w:rPr>
                <w:rFonts w:ascii="GHEA Grapalat" w:hAnsi="GHEA Grapalat"/>
                <w:sz w:val="20"/>
                <w:lang w:val="hy-AM"/>
              </w:rPr>
            </w:pPr>
            <w:r w:rsidRPr="00AE56D0">
              <w:rPr>
                <w:rFonts w:ascii="GHEA Grapalat" w:hAnsi="GHEA Grapalat"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lang w:val="hy-AM"/>
              </w:rPr>
            </w:pPr>
            <w:r>
              <w:rPr>
                <w:rFonts w:ascii="GHEA Grapalat" w:hAnsi="GHEA Grapalat" w:cs="Calibri"/>
                <w:color w:val="000000"/>
                <w:sz w:val="20"/>
                <w:szCs w:val="20"/>
              </w:rPr>
              <w:t>280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980000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3500</w:t>
            </w:r>
          </w:p>
        </w:tc>
        <w:tc>
          <w:tcPr>
            <w:tcW w:w="1134" w:type="dxa"/>
            <w:shd w:val="clear" w:color="auto" w:fill="auto"/>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3500</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034BFB" w:rsidRPr="00AE56D0" w:rsidTr="005B32FD">
        <w:trPr>
          <w:trHeight w:val="153"/>
        </w:trPr>
        <w:tc>
          <w:tcPr>
            <w:tcW w:w="927" w:type="dxa"/>
            <w:shd w:val="clear" w:color="auto" w:fill="auto"/>
          </w:tcPr>
          <w:p w:rsidR="00034BFB" w:rsidRPr="00AE56D0" w:rsidRDefault="006C4EC2" w:rsidP="008B5A79">
            <w:pPr>
              <w:ind w:left="360"/>
              <w:rPr>
                <w:rFonts w:ascii="GHEA Grapalat" w:hAnsi="GHEA Grapalat"/>
                <w:sz w:val="20"/>
              </w:rPr>
            </w:pPr>
            <w:r>
              <w:rPr>
                <w:rFonts w:ascii="GHEA Grapalat" w:hAnsi="GHEA Grapalat"/>
                <w:sz w:val="20"/>
              </w:rPr>
              <w:t>41</w:t>
            </w:r>
          </w:p>
        </w:tc>
        <w:tc>
          <w:tcPr>
            <w:tcW w:w="1170"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olor w:val="000000"/>
                <w:sz w:val="20"/>
                <w:szCs w:val="20"/>
              </w:rPr>
              <w:t>15331167</w:t>
            </w:r>
          </w:p>
        </w:tc>
        <w:tc>
          <w:tcPr>
            <w:tcW w:w="1022"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20"/>
                <w:szCs w:val="20"/>
              </w:rPr>
              <w:t>Зеленый</w:t>
            </w:r>
            <w:r w:rsidRPr="00AE56D0">
              <w:rPr>
                <w:rFonts w:ascii="GHEA Grapalat" w:hAnsi="GHEA Grapalat"/>
                <w:color w:val="000000"/>
                <w:sz w:val="20"/>
                <w:szCs w:val="20"/>
              </w:rPr>
              <w:t>,</w:t>
            </w:r>
            <w:r w:rsidRPr="00AE56D0">
              <w:rPr>
                <w:rFonts w:ascii="GHEA Grapalat" w:hAnsi="GHEA Grapalat" w:cs="Sylfaen"/>
                <w:color w:val="000000"/>
                <w:sz w:val="20"/>
                <w:szCs w:val="20"/>
              </w:rPr>
              <w:t>смешанный</w:t>
            </w:r>
          </w:p>
        </w:tc>
        <w:tc>
          <w:tcPr>
            <w:tcW w:w="845" w:type="dxa"/>
            <w:shd w:val="clear" w:color="auto" w:fill="auto"/>
          </w:tcPr>
          <w:p w:rsidR="00034BFB" w:rsidRPr="00AE56D0" w:rsidRDefault="00034BFB" w:rsidP="008B5A79">
            <w:pPr>
              <w:rPr>
                <w:rFonts w:ascii="GHEA Grapalat" w:hAnsi="GHEA Grapalat"/>
                <w:sz w:val="20"/>
                <w:lang w:val="hy-AM"/>
              </w:rPr>
            </w:pPr>
          </w:p>
        </w:tc>
        <w:tc>
          <w:tcPr>
            <w:tcW w:w="5817" w:type="dxa"/>
            <w:shd w:val="clear" w:color="auto" w:fill="auto"/>
          </w:tcPr>
          <w:p w:rsidR="00034BFB" w:rsidRPr="00AE56D0" w:rsidRDefault="00034BFB" w:rsidP="008B5A79">
            <w:pPr>
              <w:rPr>
                <w:rFonts w:ascii="GHEA Grapalat" w:hAnsi="GHEA Grapalat"/>
                <w:sz w:val="20"/>
                <w:lang w:val="hy-AM"/>
              </w:rPr>
            </w:pPr>
            <w:r w:rsidRPr="00AE56D0">
              <w:rPr>
                <w:rFonts w:ascii="GHEA Grapalat" w:hAnsi="GHEA Grapalat" w:cs="Sylfaen"/>
                <w:color w:val="000000"/>
                <w:sz w:val="18"/>
                <w:szCs w:val="18"/>
                <w:lang w:val="hy-AM"/>
              </w:rPr>
              <w:t>Смешанный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зеленого цвета</w:t>
            </w:r>
            <w:r w:rsidRPr="00AE56D0">
              <w:rPr>
                <w:rFonts w:ascii="GHEA Grapalat" w:hAnsi="GHEA Grapalat"/>
                <w:color w:val="000000"/>
                <w:sz w:val="18"/>
                <w:szCs w:val="18"/>
                <w:lang w:val="hy-AM"/>
              </w:rPr>
              <w:t xml:space="preserve">, 1 пучок,  </w:t>
            </w:r>
            <w:r w:rsidRPr="00AE56D0">
              <w:rPr>
                <w:rFonts w:ascii="GHEA Grapalat" w:hAnsi="GHEA Grapalat" w:cs="Sylfaen"/>
                <w:color w:val="000000"/>
                <w:sz w:val="18"/>
                <w:szCs w:val="18"/>
                <w:lang w:val="hy-AM"/>
              </w:rPr>
              <w:t>свежий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местный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травмы</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свежий</w:t>
            </w:r>
            <w:r w:rsidRPr="00AE56D0">
              <w:rPr>
                <w:rFonts w:ascii="GHEA Grapalat" w:hAnsi="GHEA Grapalat"/>
                <w:color w:val="000000"/>
                <w:sz w:val="18"/>
                <w:szCs w:val="18"/>
                <w:lang w:val="hy-AM"/>
              </w:rPr>
              <w:t>30%</w:t>
            </w:r>
            <w:r w:rsidRPr="00AE56D0">
              <w:rPr>
                <w:rFonts w:ascii="GHEA Grapalat" w:hAnsi="GHEA Grapalat" w:cs="Sylfaen"/>
                <w:color w:val="000000"/>
                <w:sz w:val="18"/>
                <w:szCs w:val="18"/>
                <w:lang w:val="hy-AM"/>
              </w:rPr>
              <w:t>Кориандр</w:t>
            </w:r>
            <w:r w:rsidRPr="00AE56D0">
              <w:rPr>
                <w:rFonts w:ascii="GHEA Grapalat" w:hAnsi="GHEA Grapalat"/>
                <w:color w:val="000000"/>
                <w:sz w:val="18"/>
                <w:szCs w:val="18"/>
                <w:lang w:val="hy-AM"/>
              </w:rPr>
              <w:t>, 10%</w:t>
            </w:r>
            <w:r w:rsidRPr="00AE56D0">
              <w:rPr>
                <w:rFonts w:ascii="GHEA Grapalat" w:hAnsi="GHEA Grapalat" w:cs="Sylfaen"/>
                <w:color w:val="000000"/>
                <w:sz w:val="18"/>
                <w:szCs w:val="18"/>
                <w:lang w:val="hy-AM"/>
              </w:rPr>
              <w:t>петрушка</w:t>
            </w:r>
            <w:r w:rsidRPr="00AE56D0">
              <w:rPr>
                <w:rFonts w:ascii="GHEA Grapalat" w:hAnsi="GHEA Grapalat"/>
                <w:color w:val="000000"/>
                <w:sz w:val="18"/>
                <w:szCs w:val="18"/>
                <w:lang w:val="hy-AM"/>
              </w:rPr>
              <w:t>, 10%</w:t>
            </w:r>
            <w:r w:rsidRPr="00AE56D0">
              <w:rPr>
                <w:rFonts w:ascii="GHEA Grapalat" w:hAnsi="GHEA Grapalat" w:cs="Sylfaen"/>
                <w:color w:val="000000"/>
                <w:sz w:val="18"/>
                <w:szCs w:val="18"/>
                <w:lang w:val="hy-AM"/>
              </w:rPr>
              <w:t>сельдерей</w:t>
            </w:r>
            <w:r w:rsidRPr="00AE56D0">
              <w:rPr>
                <w:rFonts w:ascii="GHEA Grapalat" w:hAnsi="GHEA Grapalat"/>
                <w:color w:val="000000"/>
                <w:sz w:val="18"/>
                <w:szCs w:val="18"/>
                <w:lang w:val="hy-AM"/>
              </w:rPr>
              <w:t>, 30%</w:t>
            </w:r>
            <w:r w:rsidRPr="00AE56D0">
              <w:rPr>
                <w:rFonts w:ascii="GHEA Grapalat" w:hAnsi="GHEA Grapalat" w:cs="Sylfaen"/>
                <w:color w:val="000000"/>
                <w:sz w:val="18"/>
                <w:szCs w:val="18"/>
                <w:lang w:val="hy-AM"/>
              </w:rPr>
              <w:t>укроп</w:t>
            </w:r>
            <w:r w:rsidRPr="00AE56D0">
              <w:rPr>
                <w:rFonts w:ascii="GHEA Grapalat" w:hAnsi="GHEA Grapalat"/>
                <w:color w:val="000000"/>
                <w:sz w:val="18"/>
                <w:szCs w:val="18"/>
                <w:lang w:val="hy-AM"/>
              </w:rPr>
              <w:t>, 10%</w:t>
            </w:r>
            <w:r w:rsidRPr="00AE56D0">
              <w:rPr>
                <w:rFonts w:ascii="GHEA Grapalat" w:hAnsi="GHEA Grapalat" w:cs="Sylfaen"/>
                <w:color w:val="000000"/>
                <w:sz w:val="18"/>
                <w:szCs w:val="18"/>
                <w:lang w:val="hy-AM"/>
              </w:rPr>
              <w:t>базилик</w:t>
            </w:r>
            <w:r w:rsidRPr="00AE56D0">
              <w:rPr>
                <w:rFonts w:ascii="GHEA Grapalat" w:hAnsi="GHEA Grapalat"/>
                <w:color w:val="000000"/>
                <w:sz w:val="18"/>
                <w:szCs w:val="18"/>
                <w:lang w:val="hy-AM"/>
              </w:rPr>
              <w:t>, 10%</w:t>
            </w:r>
            <w:r w:rsidRPr="00AE56D0">
              <w:rPr>
                <w:rFonts w:ascii="GHEA Grapalat" w:hAnsi="GHEA Grapalat" w:cs="Sylfaen"/>
                <w:color w:val="000000"/>
                <w:sz w:val="18"/>
                <w:szCs w:val="18"/>
                <w:lang w:val="hy-AM"/>
              </w:rPr>
              <w:t>лимон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 т. 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свежий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по соединению</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испорченный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высох</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Безопасность</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этикетка: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в соответствии 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РА: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правительства</w:t>
            </w:r>
            <w:r w:rsidRPr="00AE56D0">
              <w:rPr>
                <w:rFonts w:ascii="GHEA Grapalat" w:hAnsi="GHEA Grapalat"/>
                <w:sz w:val="16"/>
                <w:szCs w:val="16"/>
                <w:lang w:val="hy-AM"/>
              </w:rPr>
              <w:t>2006 г.</w:t>
            </w:r>
            <w:r w:rsidRPr="00AE56D0">
              <w:rPr>
                <w:rFonts w:ascii="GHEA Grapalat" w:hAnsi="GHEA Grapalat" w:cs="Sylfaen"/>
                <w:sz w:val="16"/>
                <w:szCs w:val="16"/>
                <w:lang w:val="hy-AM"/>
              </w:rPr>
              <w:t>тот</w:t>
            </w:r>
            <w:r w:rsidRPr="00AE56D0">
              <w:rPr>
                <w:rFonts w:ascii="GHEA Grapalat" w:hAnsi="GHEA Grapalat"/>
                <w:sz w:val="16"/>
                <w:szCs w:val="16"/>
                <w:lang w:val="hy-AM"/>
              </w:rPr>
              <w:t>.</w:t>
            </w:r>
            <w:r w:rsidRPr="00AE56D0">
              <w:rPr>
                <w:rFonts w:ascii="GHEA Grapalat" w:hAnsi="GHEA Grapalat" w:cs="Sylfaen"/>
                <w:sz w:val="16"/>
                <w:szCs w:val="16"/>
                <w:lang w:val="hy-AM"/>
              </w:rPr>
              <w:t>декабрь</w:t>
            </w:r>
            <w:r w:rsidRPr="00AE56D0">
              <w:rPr>
                <w:rFonts w:ascii="GHEA Grapalat" w:hAnsi="GHEA Grapalat"/>
                <w:sz w:val="16"/>
                <w:szCs w:val="16"/>
                <w:lang w:val="hy-AM"/>
              </w:rPr>
              <w:t>21-</w:t>
            </w:r>
            <w:r w:rsidRPr="00AE56D0">
              <w:rPr>
                <w:rFonts w:ascii="GHEA Grapalat" w:hAnsi="GHEA Grapalat" w:cs="Sylfaen"/>
                <w:sz w:val="16"/>
                <w:szCs w:val="16"/>
                <w:lang w:val="hy-AM"/>
              </w:rPr>
              <w:t>в:</w:t>
            </w:r>
            <w:r w:rsidRPr="00AE56D0">
              <w:rPr>
                <w:rFonts w:ascii="GHEA Grapalat" w:hAnsi="GHEA Grapalat"/>
                <w:sz w:val="16"/>
                <w:szCs w:val="16"/>
                <w:lang w:val="hy-AM"/>
              </w:rPr>
              <w:t>N 1913-</w:t>
            </w:r>
            <w:r w:rsidRPr="00AE56D0">
              <w:rPr>
                <w:rFonts w:ascii="GHEA Grapalat" w:hAnsi="GHEA Grapalat" w:cs="Sylfaen"/>
                <w:sz w:val="16"/>
                <w:szCs w:val="16"/>
                <w:lang w:val="hy-AM"/>
              </w:rPr>
              <w:t>Н:</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по решению</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одобренный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РА: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Свежий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фрукты</w:t>
            </w:r>
            <w:r w:rsidRPr="00AE56D0">
              <w:rPr>
                <w:rFonts w:ascii="GHEA Grapalat" w:hAnsi="GHEA Grapalat"/>
                <w:sz w:val="16"/>
                <w:szCs w:val="16"/>
                <w:lang w:val="hy-AM"/>
              </w:rPr>
              <w:t>-</w:t>
            </w:r>
            <w:r w:rsidRPr="00AE56D0">
              <w:rPr>
                <w:rFonts w:ascii="GHEA Grapalat" w:hAnsi="GHEA Grapalat" w:cs="Sylfaen"/>
                <w:sz w:val="16"/>
                <w:szCs w:val="16"/>
                <w:lang w:val="hy-AM"/>
              </w:rPr>
              <w:t>овощей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технический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регламента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Еда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безопасность</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о</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РА: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закона</w:t>
            </w:r>
            <w:r w:rsidRPr="00AE56D0">
              <w:rPr>
                <w:rFonts w:ascii="GHEA Grapalat" w:hAnsi="GHEA Grapalat"/>
                <w:sz w:val="16"/>
                <w:szCs w:val="16"/>
                <w:lang w:val="hy-AM"/>
              </w:rPr>
              <w:t>9-</w:t>
            </w:r>
            <w:r w:rsidRPr="00AE56D0">
              <w:rPr>
                <w:rFonts w:ascii="GHEA Grapalat" w:hAnsi="GHEA Grapalat" w:cs="Sylfaen"/>
                <w:sz w:val="16"/>
                <w:szCs w:val="16"/>
                <w:lang w:val="hy-AM"/>
              </w:rPr>
              <w:t>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статьи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 xml:space="preserve">:  </w:t>
            </w:r>
          </w:p>
        </w:tc>
        <w:tc>
          <w:tcPr>
            <w:tcW w:w="672" w:type="dxa"/>
            <w:shd w:val="clear" w:color="auto" w:fill="auto"/>
          </w:tcPr>
          <w:p w:rsidR="00034BFB" w:rsidRPr="00AE56D0" w:rsidRDefault="00034BFB" w:rsidP="008B5A79">
            <w:pPr>
              <w:jc w:val="center"/>
              <w:rPr>
                <w:rFonts w:ascii="GHEA Grapalat" w:hAnsi="GHEA Grapalat"/>
                <w:sz w:val="20"/>
              </w:rPr>
            </w:pPr>
            <w:r w:rsidRPr="00AE56D0">
              <w:rPr>
                <w:rFonts w:ascii="GHEA Grapalat" w:hAnsi="GHEA Grapalat"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cs="Calibri"/>
                <w:color w:val="000000"/>
                <w:sz w:val="20"/>
                <w:szCs w:val="20"/>
              </w:rPr>
              <w:t>300</w:t>
            </w:r>
          </w:p>
        </w:tc>
        <w:tc>
          <w:tcPr>
            <w:tcW w:w="955"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rPr>
                <w:rFonts w:ascii="GHEA Grapalat" w:hAnsi="GHEA Grapalat"/>
                <w:sz w:val="20"/>
              </w:rPr>
            </w:pPr>
            <w:r w:rsidRPr="00AE56D0">
              <w:rPr>
                <w:rFonts w:ascii="GHEA Grapalat" w:hAnsi="GHEA Grapalat"/>
                <w:sz w:val="20"/>
              </w:rPr>
              <w:t>54000</w:t>
            </w:r>
          </w:p>
        </w:tc>
        <w:tc>
          <w:tcPr>
            <w:tcW w:w="851"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180</w:t>
            </w:r>
          </w:p>
        </w:tc>
        <w:tc>
          <w:tcPr>
            <w:tcW w:w="1134" w:type="dxa"/>
            <w:shd w:val="clear" w:color="auto" w:fill="auto"/>
          </w:tcPr>
          <w:p w:rsidR="00034BFB" w:rsidRDefault="00034BFB">
            <w:r w:rsidRPr="00E6382A">
              <w:rPr>
                <w:rFonts w:ascii="GHEA Grapalat" w:hAnsi="GHEA Grapalat" w:cs="Sylfaen"/>
                <w:sz w:val="16"/>
                <w:szCs w:val="16"/>
                <w:lang w:val="hy-AM"/>
              </w:rPr>
              <w:t>Веди</w:t>
            </w:r>
            <w:r w:rsidRPr="00E6382A">
              <w:rPr>
                <w:rFonts w:ascii="GHEA Grapalat" w:hAnsi="GHEA Grapalat"/>
                <w:sz w:val="16"/>
                <w:szCs w:val="16"/>
                <w:lang w:val="hy-AM"/>
              </w:rPr>
              <w:t>Пушкин 7</w:t>
            </w:r>
          </w:p>
        </w:tc>
        <w:tc>
          <w:tcPr>
            <w:tcW w:w="658" w:type="dxa"/>
            <w:tcBorders>
              <w:top w:val="nil"/>
              <w:left w:val="single" w:sz="4" w:space="0" w:color="auto"/>
              <w:bottom w:val="single" w:sz="4" w:space="0" w:color="auto"/>
              <w:right w:val="single" w:sz="4" w:space="0" w:color="auto"/>
            </w:tcBorders>
            <w:shd w:val="clear" w:color="auto" w:fill="auto"/>
            <w:vAlign w:val="bottom"/>
          </w:tcPr>
          <w:p w:rsidR="00034BFB" w:rsidRPr="00AE56D0" w:rsidRDefault="00034BFB" w:rsidP="008B5A79">
            <w:pPr>
              <w:jc w:val="center"/>
              <w:rPr>
                <w:rFonts w:ascii="GHEA Grapalat" w:hAnsi="GHEA Grapalat"/>
                <w:sz w:val="20"/>
                <w:lang w:val="hy-AM"/>
              </w:rPr>
            </w:pPr>
            <w:r w:rsidRPr="00AE56D0">
              <w:rPr>
                <w:rFonts w:ascii="GHEA Grapalat" w:hAnsi="GHEA Grapalat" w:cs="Calibri"/>
                <w:color w:val="000000"/>
                <w:sz w:val="16"/>
                <w:szCs w:val="16"/>
              </w:rPr>
              <w:t>180</w:t>
            </w:r>
          </w:p>
        </w:tc>
        <w:tc>
          <w:tcPr>
            <w:tcW w:w="1510" w:type="dxa"/>
            <w:shd w:val="clear" w:color="auto" w:fill="auto"/>
          </w:tcPr>
          <w:p w:rsidR="00034BFB" w:rsidRPr="00AE56D0" w:rsidRDefault="00034BFB" w:rsidP="008B5A79">
            <w:pPr>
              <w:rPr>
                <w:rFonts w:ascii="GHEA Grapalat" w:hAnsi="GHEA Grapalat"/>
                <w:lang w:val="hy-AM"/>
              </w:rPr>
            </w:pPr>
            <w:r w:rsidRPr="00AE56D0">
              <w:rPr>
                <w:rFonts w:ascii="GHEA Grapalat" w:hAnsi="GHEA Grapalat" w:cs="Sylfaen"/>
                <w:sz w:val="16"/>
                <w:szCs w:val="16"/>
                <w:lang w:val="hy-AM"/>
              </w:rPr>
              <w:t xml:space="preserve">После вступления в силу договора до последнего рабочего дня, </w:t>
            </w:r>
            <w:r w:rsidRPr="00AE56D0">
              <w:rPr>
                <w:rFonts w:ascii="GHEA Grapalat" w:hAnsi="GHEA Grapalat" w:cs="Sylfaen"/>
                <w:sz w:val="16"/>
                <w:szCs w:val="16"/>
                <w:lang w:val="hy-AM"/>
              </w:rPr>
              <w:lastRenderedPageBreak/>
              <w:t>установленного на декабрь месяц в детском саду 2025 года включительно.</w:t>
            </w:r>
          </w:p>
        </w:tc>
      </w:tr>
    </w:tbl>
    <w:p w:rsidR="005B32FD" w:rsidRPr="00AE56D0" w:rsidRDefault="005B32FD" w:rsidP="005B32FD">
      <w:pPr>
        <w:rPr>
          <w:rFonts w:ascii="GHEA Grapalat" w:hAnsi="GHEA Grapalat"/>
          <w:i/>
          <w:sz w:val="18"/>
          <w:lang w:val="hy-AM"/>
        </w:rPr>
      </w:pPr>
    </w:p>
    <w:p w:rsidR="005B32FD" w:rsidRPr="00AE56D0" w:rsidRDefault="005B32FD" w:rsidP="005B32FD">
      <w:pPr>
        <w:jc w:val="right"/>
        <w:rPr>
          <w:rFonts w:ascii="GHEA Grapalat" w:hAnsi="GHEA Grapalat"/>
          <w:i/>
          <w:sz w:val="18"/>
          <w:lang w:val="hy-AM"/>
        </w:rPr>
      </w:pPr>
    </w:p>
    <w:p w:rsidR="005B32FD" w:rsidRPr="00AE56D0" w:rsidRDefault="005B32FD" w:rsidP="005B32FD">
      <w:pPr>
        <w:rPr>
          <w:rFonts w:ascii="GHEA Grapalat" w:hAnsi="GHEA Grapalat" w:cs="Sylfaen"/>
          <w:sz w:val="16"/>
          <w:szCs w:val="16"/>
          <w:lang w:val="hy-AM"/>
        </w:rPr>
      </w:pPr>
      <w:r w:rsidRPr="00AE56D0">
        <w:rPr>
          <w:rFonts w:ascii="GHEA Grapalat" w:hAnsi="GHEA Grapalat" w:cs="Sylfaen"/>
          <w:sz w:val="16"/>
          <w:szCs w:val="16"/>
          <w:lang w:val="hy-AM"/>
        </w:rPr>
        <w:t>1. Указанное количество каждого вида продукции является максимальным, оно может быть уменьшено Покупателем с учетом фактического количества посещающих детей в течение года.</w:t>
      </w:r>
    </w:p>
    <w:p w:rsidR="005B32FD" w:rsidRPr="00AE56D0" w:rsidRDefault="005B32FD" w:rsidP="005B32FD">
      <w:pPr>
        <w:rPr>
          <w:rFonts w:ascii="GHEA Grapalat" w:hAnsi="GHEA Grapalat" w:cs="Sylfaen"/>
          <w:sz w:val="16"/>
          <w:szCs w:val="16"/>
          <w:lang w:val="hy-AM"/>
        </w:rPr>
      </w:pPr>
      <w:r w:rsidRPr="00AE56D0">
        <w:rPr>
          <w:rFonts w:ascii="GHEA Grapalat" w:hAnsi="GHEA Grapalat" w:cs="Sylfaen"/>
          <w:sz w:val="16"/>
          <w:szCs w:val="16"/>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5B32FD" w:rsidRPr="00AE56D0" w:rsidRDefault="005B32FD" w:rsidP="005B32FD">
      <w:pPr>
        <w:rPr>
          <w:rFonts w:ascii="GHEA Grapalat" w:hAnsi="GHEA Grapalat" w:cs="Sylfaen"/>
          <w:sz w:val="16"/>
          <w:szCs w:val="16"/>
          <w:lang w:val="hy-AM"/>
        </w:rPr>
      </w:pPr>
      <w:r w:rsidRPr="00AE56D0">
        <w:rPr>
          <w:rFonts w:ascii="GHEA Grapalat" w:hAnsi="GHEA Grapalat" w:cs="Sylfaen"/>
          <w:sz w:val="16"/>
          <w:szCs w:val="16"/>
          <w:lang w:val="hy-AM"/>
        </w:rPr>
        <w:t>3. Доставка осуществляется в день и время, согласованные с Покупателем.</w:t>
      </w:r>
    </w:p>
    <w:p w:rsidR="005B32FD" w:rsidRPr="00AE56D0" w:rsidRDefault="005B32FD" w:rsidP="005B32FD">
      <w:pPr>
        <w:rPr>
          <w:rFonts w:ascii="GHEA Grapalat" w:hAnsi="GHEA Grapalat" w:cs="Sylfaen"/>
          <w:sz w:val="16"/>
          <w:szCs w:val="16"/>
          <w:lang w:val="hy-AM"/>
        </w:rPr>
      </w:pPr>
      <w:r w:rsidRPr="00AE56D0">
        <w:rPr>
          <w:rFonts w:ascii="GHEA Grapalat" w:hAnsi="GHEA Grapalat" w:cs="Sylfaen"/>
          <w:sz w:val="16"/>
          <w:szCs w:val="16"/>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5B32FD" w:rsidRPr="00AE56D0" w:rsidRDefault="005B32FD" w:rsidP="005B32FD">
      <w:pPr>
        <w:rPr>
          <w:rFonts w:ascii="GHEA Grapalat" w:hAnsi="GHEA Grapalat" w:cs="Sylfaen"/>
          <w:sz w:val="16"/>
          <w:szCs w:val="16"/>
          <w:lang w:val="hy-AM"/>
        </w:rPr>
      </w:pPr>
      <w:r w:rsidRPr="00AE56D0">
        <w:rPr>
          <w:rFonts w:ascii="GHEA Grapalat" w:hAnsi="GHEA Grapalat" w:cs="Sylfaen"/>
          <w:sz w:val="16"/>
          <w:szCs w:val="16"/>
          <w:lang w:val="hy-AM"/>
        </w:rPr>
        <w:t>5. Доставка осуществляется за счет поставщика в день и время, согласованные с Покупателем.</w:t>
      </w:r>
    </w:p>
    <w:p w:rsidR="005B32FD" w:rsidRPr="00AE56D0" w:rsidRDefault="005B32FD" w:rsidP="005B32FD">
      <w:pPr>
        <w:rPr>
          <w:rFonts w:ascii="GHEA Grapalat" w:hAnsi="GHEA Grapalat" w:cs="Sylfaen"/>
          <w:sz w:val="16"/>
          <w:szCs w:val="16"/>
          <w:lang w:val="hy-AM"/>
        </w:rPr>
      </w:pPr>
      <w:r w:rsidRPr="00AE56D0">
        <w:rPr>
          <w:rFonts w:ascii="GHEA Grapalat" w:hAnsi="GHEA Grapalat" w:cs="Sylfaen"/>
          <w:sz w:val="16"/>
          <w:szCs w:val="16"/>
          <w:lang w:val="hy-AM"/>
        </w:rPr>
        <w:t xml:space="preserve">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w:t>
      </w:r>
      <w:r w:rsidRPr="00AE56D0">
        <w:rPr>
          <w:rFonts w:ascii="Cambria Math" w:hAnsi="Cambria Math" w:cs="Cambria Math"/>
          <w:sz w:val="16"/>
          <w:szCs w:val="16"/>
          <w:lang w:val="hy-AM"/>
        </w:rPr>
        <w:t>​​</w:t>
      </w:r>
      <w:r w:rsidRPr="00AE56D0">
        <w:rPr>
          <w:rFonts w:ascii="GHEA Grapalat" w:hAnsi="GHEA Grapalat" w:cs="GHEA Grapalat"/>
          <w:sz w:val="16"/>
          <w:szCs w:val="16"/>
          <w:lang w:val="hy-AM"/>
        </w:rPr>
        <w:t>в</w:t>
      </w:r>
      <w:r w:rsidRPr="00AE56D0">
        <w:rPr>
          <w:rFonts w:ascii="GHEA Grapalat" w:hAnsi="GHEA Grapalat" w:cs="Sylfaen"/>
          <w:sz w:val="16"/>
          <w:szCs w:val="16"/>
          <w:lang w:val="hy-AM"/>
        </w:rPr>
        <w:t xml:space="preserve"> </w:t>
      </w:r>
      <w:r w:rsidRPr="00AE56D0">
        <w:rPr>
          <w:rFonts w:ascii="GHEA Grapalat" w:hAnsi="GHEA Grapalat" w:cs="GHEA Grapalat"/>
          <w:sz w:val="16"/>
          <w:szCs w:val="16"/>
          <w:lang w:val="hy-AM"/>
        </w:rPr>
        <w:t>течение</w:t>
      </w:r>
      <w:r w:rsidRPr="00AE56D0">
        <w:rPr>
          <w:rFonts w:ascii="GHEA Grapalat" w:hAnsi="GHEA Grapalat" w:cs="Sylfaen"/>
          <w:sz w:val="16"/>
          <w:szCs w:val="16"/>
          <w:lang w:val="hy-AM"/>
        </w:rPr>
        <w:t xml:space="preserve"> </w:t>
      </w:r>
      <w:r w:rsidRPr="00AE56D0">
        <w:rPr>
          <w:rFonts w:ascii="GHEA Grapalat" w:hAnsi="GHEA Grapalat" w:cs="GHEA Grapalat"/>
          <w:sz w:val="16"/>
          <w:szCs w:val="16"/>
          <w:lang w:val="hy-AM"/>
        </w:rPr>
        <w:t>максимум</w:t>
      </w:r>
      <w:r w:rsidRPr="00AE56D0">
        <w:rPr>
          <w:rFonts w:ascii="GHEA Grapalat" w:hAnsi="GHEA Grapalat" w:cs="Sylfaen"/>
          <w:sz w:val="16"/>
          <w:szCs w:val="16"/>
          <w:lang w:val="hy-AM"/>
        </w:rPr>
        <w:t xml:space="preserve"> 2 </w:t>
      </w:r>
      <w:r w:rsidRPr="00AE56D0">
        <w:rPr>
          <w:rFonts w:ascii="GHEA Grapalat" w:hAnsi="GHEA Grapalat" w:cs="GHEA Grapalat"/>
          <w:sz w:val="16"/>
          <w:szCs w:val="16"/>
          <w:lang w:val="hy-AM"/>
        </w:rPr>
        <w:t>календарных</w:t>
      </w:r>
      <w:r w:rsidRPr="00AE56D0">
        <w:rPr>
          <w:rFonts w:ascii="GHEA Grapalat" w:hAnsi="GHEA Grapalat" w:cs="Sylfaen"/>
          <w:sz w:val="16"/>
          <w:szCs w:val="16"/>
          <w:lang w:val="hy-AM"/>
        </w:rPr>
        <w:t xml:space="preserve"> </w:t>
      </w:r>
      <w:r w:rsidRPr="00AE56D0">
        <w:rPr>
          <w:rFonts w:ascii="GHEA Grapalat" w:hAnsi="GHEA Grapalat" w:cs="GHEA Grapalat"/>
          <w:sz w:val="16"/>
          <w:szCs w:val="16"/>
          <w:lang w:val="hy-AM"/>
        </w:rPr>
        <w:t>дней</w:t>
      </w:r>
      <w:r w:rsidRPr="00AE56D0">
        <w:rPr>
          <w:rFonts w:ascii="GHEA Grapalat" w:hAnsi="GHEA Grapalat" w:cs="Sylfaen"/>
          <w:sz w:val="16"/>
          <w:szCs w:val="16"/>
          <w:lang w:val="hy-AM"/>
        </w:rPr>
        <w:t>.</w:t>
      </w:r>
    </w:p>
    <w:p w:rsidR="005B32FD" w:rsidRPr="00AE56D0" w:rsidRDefault="005B32FD" w:rsidP="005B32FD">
      <w:pPr>
        <w:jc w:val="both"/>
        <w:rPr>
          <w:rFonts w:ascii="GHEA Grapalat" w:hAnsi="GHEA Grapalat" w:cs="Sylfaen"/>
          <w:b/>
          <w:color w:val="000000"/>
          <w:sz w:val="16"/>
          <w:szCs w:val="16"/>
          <w:lang w:val="pt-BR"/>
        </w:rPr>
      </w:pPr>
      <w:r w:rsidRPr="00AE56D0">
        <w:rPr>
          <w:rFonts w:ascii="GHEA Grapalat" w:hAnsi="GHEA Grapalat" w:cs="Sylfaen"/>
          <w:b/>
          <w:color w:val="000000"/>
          <w:sz w:val="16"/>
          <w:szCs w:val="16"/>
          <w:lang w:val="pt-BR"/>
        </w:rPr>
        <w:t>- Наличие сертификата соответствия или заводской упаковки обязательно, если применимо для вышеуказанного товара(ов). При этом на упаковке должно быть указано наименование производителя, наименование продукта, тип, дата изготовления, срок годности. дата каждого поставляемого товара(ов), количество товара (кг, штука, литр и т.п.), другая информация, предусмотренная законодательством.</w:t>
      </w:r>
    </w:p>
    <w:p w:rsidR="005B32FD" w:rsidRPr="00AE56D0" w:rsidRDefault="005B32FD" w:rsidP="005B32FD">
      <w:pPr>
        <w:jc w:val="both"/>
        <w:rPr>
          <w:rFonts w:ascii="GHEA Grapalat" w:hAnsi="GHEA Grapalat" w:cs="Sylfaen"/>
          <w:sz w:val="16"/>
          <w:szCs w:val="16"/>
          <w:lang w:val="hy-AM"/>
        </w:rPr>
      </w:pPr>
      <w:r w:rsidRPr="00AE56D0">
        <w:rPr>
          <w:rFonts w:ascii="GHEA Grapalat" w:hAnsi="GHEA Grapalat" w:cs="Sylfaen"/>
          <w:sz w:val="16"/>
          <w:szCs w:val="16"/>
          <w:lang w:val="hy-AM"/>
        </w:rPr>
        <w:t>Хлеб должен доставляться каждый рабочий день в указанное Покупателем время.</w:t>
      </w:r>
    </w:p>
    <w:p w:rsidR="005B32FD" w:rsidRPr="00AE56D0" w:rsidRDefault="005B32FD" w:rsidP="005B32FD">
      <w:pPr>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Общие обязательные требования к группе продукции.</w:t>
      </w:r>
    </w:p>
    <w:p w:rsidR="005B32FD" w:rsidRPr="00AE56D0" w:rsidRDefault="005B32FD" w:rsidP="007D26A4">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января 2011 года № 882 (МУ ТС 023/2011).</w:t>
      </w:r>
    </w:p>
    <w:p w:rsidR="005B32FD" w:rsidRPr="00AE56D0" w:rsidRDefault="005B32FD" w:rsidP="007D26A4">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января 2011 года.</w:t>
      </w:r>
    </w:p>
    <w:p w:rsidR="005B32FD" w:rsidRPr="00AE56D0" w:rsidRDefault="005B32FD" w:rsidP="007D26A4">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5B32FD" w:rsidRPr="00AE56D0" w:rsidRDefault="005B32FD" w:rsidP="007D26A4">
      <w:pPr>
        <w:numPr>
          <w:ilvl w:val="0"/>
          <w:numId w:val="11"/>
        </w:numPr>
        <w:rPr>
          <w:rFonts w:ascii="GHEA Grapalat" w:hAnsi="GHEA Grapalat" w:cs="Calibri"/>
          <w:b/>
          <w:bCs/>
          <w:color w:val="000000"/>
          <w:sz w:val="16"/>
          <w:szCs w:val="16"/>
          <w:lang w:val="hy-AM"/>
        </w:rPr>
      </w:pPr>
      <w:r w:rsidRPr="00AE56D0">
        <w:rPr>
          <w:rFonts w:ascii="GHEA Grapalat" w:hAnsi="GHEA Grapalat"/>
          <w:b/>
          <w:bCs/>
          <w:color w:val="000000"/>
          <w:sz w:val="16"/>
          <w:szCs w:val="16"/>
          <w:lang w:val="hy-AM"/>
        </w:rPr>
        <w:t>По корреспонденту Совета Евразийской экономической комиссии</w:t>
      </w:r>
      <w:r w:rsidRPr="00AE56D0">
        <w:rPr>
          <w:rFonts w:ascii="GHEA Grapalat" w:hAnsi="GHEA Grapalat"/>
          <w:b/>
          <w:bCs/>
          <w:color w:val="000000"/>
          <w:sz w:val="16"/>
          <w:szCs w:val="16"/>
          <w:lang w:val="pt-BR"/>
        </w:rPr>
        <w:t>2013 год</w:t>
      </w:r>
      <w:r w:rsidRPr="00AE56D0">
        <w:rPr>
          <w:rFonts w:ascii="GHEA Grapalat" w:hAnsi="GHEA Grapalat"/>
          <w:b/>
          <w:bCs/>
          <w:color w:val="000000"/>
          <w:sz w:val="16"/>
          <w:szCs w:val="16"/>
          <w:lang w:val="hy-AM"/>
        </w:rPr>
        <w:t>Октябрь</w:t>
      </w:r>
      <w:r w:rsidRPr="00AE56D0">
        <w:rPr>
          <w:rFonts w:ascii="GHEA Grapalat" w:hAnsi="GHEA Grapalat"/>
          <w:b/>
          <w:bCs/>
          <w:color w:val="000000"/>
          <w:sz w:val="16"/>
          <w:szCs w:val="16"/>
          <w:lang w:val="pt-BR"/>
        </w:rPr>
        <w:t>Число 968:</w:t>
      </w:r>
      <w:r w:rsidRPr="00AE56D0">
        <w:rPr>
          <w:rFonts w:ascii="GHEA Grapalat" w:hAnsi="GHEA Grapalat"/>
          <w:b/>
          <w:bCs/>
          <w:color w:val="000000"/>
          <w:sz w:val="16"/>
          <w:szCs w:val="16"/>
          <w:lang w:val="hy-AM"/>
        </w:rPr>
        <w:t>принято решением</w:t>
      </w:r>
      <w:r w:rsidRPr="00AE56D0">
        <w:rPr>
          <w:rFonts w:ascii="GHEA Grapalat" w:hAnsi="GHEA Grapalat" w:cs="GHEA Grapalat"/>
          <w:b/>
          <w:bCs/>
          <w:color w:val="000000"/>
          <w:sz w:val="16"/>
          <w:szCs w:val="16"/>
          <w:lang w:val="pt-BR"/>
        </w:rPr>
        <w:t>"</w:t>
      </w:r>
      <w:r w:rsidRPr="00AE56D0">
        <w:rPr>
          <w:rFonts w:ascii="GHEA Grapalat" w:hAnsi="GHEA Grapalat"/>
          <w:b/>
          <w:bCs/>
          <w:color w:val="000000"/>
          <w:sz w:val="16"/>
          <w:szCs w:val="16"/>
          <w:lang w:val="hy-AM"/>
        </w:rPr>
        <w:t>О безопасности мяса и мясопродуктов» (МИТК:</w:t>
      </w:r>
      <w:r w:rsidRPr="00AE56D0">
        <w:rPr>
          <w:rFonts w:ascii="GHEA Grapalat" w:hAnsi="GHEA Grapalat"/>
          <w:b/>
          <w:bCs/>
          <w:color w:val="000000"/>
          <w:sz w:val="16"/>
          <w:szCs w:val="16"/>
          <w:lang w:val="pt-BR"/>
        </w:rPr>
        <w:t>034/2013)</w:t>
      </w:r>
      <w:r w:rsidRPr="00AE56D0">
        <w:rPr>
          <w:rFonts w:ascii="GHEA Grapalat" w:hAnsi="GHEA Grapalat"/>
          <w:b/>
          <w:bCs/>
          <w:color w:val="000000"/>
          <w:sz w:val="16"/>
          <w:szCs w:val="16"/>
          <w:lang w:val="hy-AM"/>
        </w:rPr>
        <w:t>регламента</w:t>
      </w:r>
    </w:p>
    <w:p w:rsidR="005B32FD" w:rsidRPr="00AE56D0" w:rsidRDefault="005B32FD" w:rsidP="005B32FD">
      <w:pPr>
        <w:ind w:left="360"/>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Безопасность, упаковка и маркировка.</w:t>
      </w:r>
    </w:p>
    <w:p w:rsidR="005B32FD" w:rsidRPr="00AE56D0" w:rsidRDefault="005B32FD" w:rsidP="007D26A4">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согласно Решению Комиссии Таможенного союза «О безопасности пищевой продукции» от 9 января 2011 г. № 880 (СМ ТС 021/2011),</w:t>
      </w:r>
    </w:p>
    <w:p w:rsidR="005B32FD" w:rsidRPr="00AE56D0" w:rsidRDefault="005B32FD" w:rsidP="007D26A4">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«Пищевая продукция в части ее маркировки», утвержденная решением Комиссии Таможенного союза от 9 января 2011 года № 881 (СМ ТС 022/2011),</w:t>
      </w:r>
    </w:p>
    <w:p w:rsidR="005B32FD" w:rsidRPr="00AE56D0" w:rsidRDefault="005B32FD" w:rsidP="007D26A4">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Статья 9 Положения «О безопасности упаковки» (ТС ММ 005/2011) и статья 9 Закона РА «О безопасности пищевых продуктов», принятых решением Комиссии Таможенного союза № 769 от 16 августа 2011 года.</w:t>
      </w:r>
    </w:p>
    <w:p w:rsidR="005B32FD" w:rsidRPr="00AE56D0" w:rsidRDefault="005B32FD" w:rsidP="005B32FD">
      <w:pPr>
        <w:rPr>
          <w:rFonts w:ascii="GHEA Grapalat" w:hAnsi="GHEA Grapalat"/>
          <w:b/>
          <w:sz w:val="16"/>
          <w:szCs w:val="16"/>
          <w:lang w:val="nb-NO"/>
        </w:rPr>
      </w:pPr>
      <w:r w:rsidRPr="00AE56D0">
        <w:rPr>
          <w:rFonts w:ascii="GHEA Grapalat" w:hAnsi="GHEA Grapalat"/>
          <w:b/>
          <w:sz w:val="16"/>
          <w:szCs w:val="16"/>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5B32FD" w:rsidRPr="00AE56D0" w:rsidRDefault="005B32FD" w:rsidP="005B32FD">
      <w:pPr>
        <w:rPr>
          <w:rFonts w:ascii="GHEA Grapalat" w:hAnsi="GHEA Grapalat"/>
          <w:sz w:val="16"/>
          <w:szCs w:val="16"/>
          <w:lang w:val="hy-AM"/>
        </w:rPr>
      </w:pPr>
    </w:p>
    <w:p w:rsidR="005B32FD" w:rsidRPr="00AE56D0" w:rsidRDefault="005B32FD" w:rsidP="005B32FD">
      <w:pPr>
        <w:jc w:val="both"/>
        <w:rPr>
          <w:rFonts w:ascii="GHEA Grapalat" w:hAnsi="GHEA Grapalat" w:cs="Sylfaen"/>
          <w:lang w:val="hy-AM"/>
        </w:rPr>
      </w:pPr>
      <w:r w:rsidRPr="00AE56D0">
        <w:rPr>
          <w:rFonts w:ascii="GHEA Grapalat" w:hAnsi="GHEA Grapalat"/>
          <w:lang w:val="hy-AM"/>
        </w:rPr>
        <w:lastRenderedPageBreak/>
        <w:t>По усмотрению заказчика в течение всего срока действия договора испытательный образец из любой поставленной партии может быть отправлен на экспертизу до 4 раз, которая будет проводиться организацией, проводящей экспертизу по выбору Заказчика. . Оплата за проведенное обследование производится поставщиком.</w:t>
      </w:r>
      <w:r w:rsidRPr="00AE56D0">
        <w:rPr>
          <w:rFonts w:ascii="GHEA Grapalat" w:hAnsi="GHEA Grapalat" w:cs="Sylfaen"/>
          <w:lang w:val="hy-AM"/>
        </w:rPr>
        <w:t>В случае получения отрицательного заключения в результате лабораторного исследования, оно должно быть оформлено в соответствии с требованиями законодательства РА.</w:t>
      </w:r>
    </w:p>
    <w:p w:rsidR="005B32FD" w:rsidRPr="00AE56D0" w:rsidRDefault="005B32FD" w:rsidP="005B32FD">
      <w:pPr>
        <w:jc w:val="both"/>
        <w:rPr>
          <w:rFonts w:ascii="GHEA Grapalat" w:hAnsi="GHEA Grapalat" w:cs="Sylfaen"/>
          <w:i/>
          <w:sz w:val="16"/>
          <w:szCs w:val="16"/>
          <w:lang w:val="pt-BR"/>
        </w:rPr>
      </w:pPr>
      <w:r w:rsidRPr="00AE56D0">
        <w:rPr>
          <w:rFonts w:ascii="GHEA Grapalat" w:hAnsi="GHEA Grapalat"/>
          <w:sz w:val="16"/>
          <w:szCs w:val="16"/>
          <w:lang w:val="hy-AM"/>
        </w:rPr>
        <w:t>*</w:t>
      </w:r>
      <w:r w:rsidRPr="00AE56D0">
        <w:rPr>
          <w:rFonts w:ascii="GHEA Grapalat" w:hAnsi="GHEA Grapalat" w:cs="Sylfaen"/>
          <w:i/>
          <w:sz w:val="16"/>
          <w:szCs w:val="16"/>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5B32FD" w:rsidRPr="00AE56D0" w:rsidRDefault="005B32FD" w:rsidP="005B32FD">
      <w:pPr>
        <w:jc w:val="both"/>
        <w:rPr>
          <w:rFonts w:ascii="GHEA Grapalat" w:hAnsi="GHEA Grapalat" w:cs="Sylfaen"/>
          <w:i/>
          <w:sz w:val="16"/>
          <w:szCs w:val="16"/>
          <w:lang w:val="pt-BR"/>
        </w:rPr>
      </w:pPr>
    </w:p>
    <w:p w:rsidR="005B32FD" w:rsidRPr="00AE56D0" w:rsidRDefault="005B32FD" w:rsidP="005B32FD">
      <w:pPr>
        <w:pStyle w:val="af2"/>
        <w:jc w:val="both"/>
        <w:rPr>
          <w:rFonts w:ascii="GHEA Grapalat" w:hAnsi="GHEA Grapalat"/>
          <w:sz w:val="16"/>
          <w:szCs w:val="16"/>
          <w:lang w:val="pt-BR"/>
        </w:rPr>
      </w:pPr>
      <w:r w:rsidRPr="00AE56D0">
        <w:rPr>
          <w:rFonts w:ascii="GHEA Grapalat" w:hAnsi="GHEA Grapalat"/>
          <w:sz w:val="16"/>
          <w:szCs w:val="16"/>
        </w:rPr>
        <w:t>**</w:t>
      </w:r>
      <w:r w:rsidRPr="00AE56D0">
        <w:rPr>
          <w:rFonts w:ascii="GHEA Grapalat" w:hAnsi="GHEA Grapalat" w:cs="Sylfaen"/>
          <w:i/>
          <w:sz w:val="16"/>
          <w:szCs w:val="16"/>
          <w:lang w:val="pt-BR" w:eastAsia="en-US"/>
        </w:rPr>
        <w:t xml:space="preserve">Если в заявке выбранного участника представлена </w:t>
      </w:r>
      <w:r w:rsidRPr="00AE56D0">
        <w:rPr>
          <w:rFonts w:ascii="Cambria Math" w:hAnsi="Cambria Math" w:cs="Cambria Math"/>
          <w:i/>
          <w:sz w:val="16"/>
          <w:szCs w:val="16"/>
          <w:lang w:val="pt-BR" w:eastAsia="en-US"/>
        </w:rPr>
        <w:t>​​</w:t>
      </w:r>
      <w:r w:rsidRPr="00AE56D0">
        <w:rPr>
          <w:rFonts w:ascii="GHEA Grapalat" w:hAnsi="GHEA Grapalat" w:cs="GHEA Grapalat"/>
          <w:i/>
          <w:sz w:val="16"/>
          <w:szCs w:val="16"/>
          <w:lang w:val="pt-BR" w:eastAsia="en-US"/>
        </w:rPr>
        <w:t>продукция</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произведенная</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более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чем</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одним</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производителем</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а</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также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с</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разными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товарными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знаками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торговыми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марками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моделями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то</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в</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настоящее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приложение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включаются</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достаточно</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оцененные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представление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сведений</w:t>
      </w:r>
      <w:r w:rsidRPr="00AE56D0">
        <w:rPr>
          <w:rFonts w:ascii="GHEA Grapalat" w:hAnsi="GHEA Grapalat" w:cs="Sylfaen"/>
          <w:i/>
          <w:sz w:val="16"/>
          <w:szCs w:val="16"/>
          <w:lang w:val="pt-BR" w:eastAsia="en-US"/>
        </w:rPr>
        <w:t xml:space="preserve"> о производителе, то «торговая графа «марка, торговая марка, модель и наименование производителя», предусмотренная Соглашением, удалена. в этом случае Продавец также предоставляет Покупателю гарантийное письмо или сертификат соответствия от производителя товара или его представителя.</w:t>
      </w:r>
    </w:p>
    <w:p w:rsidR="005B32FD" w:rsidRPr="00AE56D0" w:rsidRDefault="005B32FD" w:rsidP="005B32FD">
      <w:pPr>
        <w:rPr>
          <w:rFonts w:ascii="GHEA Grapalat" w:hAnsi="GHEA Grapalat"/>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5B32FD" w:rsidRPr="00AE56D0" w:rsidTr="008B5A79">
        <w:tc>
          <w:tcPr>
            <w:tcW w:w="4536" w:type="dxa"/>
          </w:tcPr>
          <w:p w:rsidR="005B32FD" w:rsidRPr="00AE56D0" w:rsidRDefault="005B32FD" w:rsidP="008B5A79">
            <w:pPr>
              <w:jc w:val="center"/>
              <w:rPr>
                <w:rFonts w:ascii="GHEA Grapalat" w:hAnsi="GHEA Grapalat"/>
                <w:b/>
                <w:sz w:val="20"/>
                <w:szCs w:val="20"/>
                <w:lang w:val="hy-AM"/>
              </w:rPr>
            </w:pPr>
            <w:r w:rsidRPr="00AE56D0">
              <w:rPr>
                <w:rFonts w:ascii="GHEA Grapalat" w:hAnsi="GHEA Grapalat"/>
                <w:b/>
                <w:sz w:val="20"/>
                <w:szCs w:val="20"/>
                <w:lang w:val="hy-AM"/>
              </w:rPr>
              <w:t>Покупатель:</w:t>
            </w:r>
          </w:p>
          <w:p w:rsidR="005B32FD" w:rsidRPr="00AE56D0" w:rsidRDefault="005B32FD" w:rsidP="008B5A79">
            <w:pPr>
              <w:jc w:val="center"/>
              <w:rPr>
                <w:rFonts w:ascii="GHEA Grapalat" w:hAnsi="GHEA Grapalat" w:cs="Sylfaen"/>
                <w:sz w:val="20"/>
                <w:szCs w:val="20"/>
                <w:lang w:val="hy-AM"/>
              </w:rPr>
            </w:pPr>
            <w:r w:rsidRPr="00AE56D0">
              <w:rPr>
                <w:rFonts w:ascii="GHEA Grapalat" w:hAnsi="GHEA Grapalat"/>
                <w:sz w:val="20"/>
                <w:szCs w:val="20"/>
                <w:lang w:val="hy-AM"/>
              </w:rPr>
              <w:t>&lt;&lt;Веду №1 НУХ&gt;&gt;</w:t>
            </w:r>
            <w:r w:rsidRPr="00AE56D0">
              <w:rPr>
                <w:rFonts w:ascii="GHEA Grapalat" w:hAnsi="GHEA Grapalat" w:cs="Sylfaen"/>
                <w:sz w:val="20"/>
                <w:szCs w:val="20"/>
                <w:lang w:val="hy-AM"/>
              </w:rPr>
              <w:t>АОЦ:</w:t>
            </w:r>
          </w:p>
          <w:p w:rsidR="005B32FD" w:rsidRPr="00AE56D0" w:rsidRDefault="005B32FD" w:rsidP="008B5A79">
            <w:pPr>
              <w:pStyle w:val="2"/>
              <w:shd w:val="clear" w:color="auto" w:fill="FFFFFF"/>
              <w:spacing w:line="360" w:lineRule="atLeast"/>
              <w:jc w:val="center"/>
              <w:rPr>
                <w:rFonts w:ascii="GHEA Grapalat" w:hAnsi="GHEA Grapalat"/>
                <w:color w:val="2C2D2E"/>
                <w:lang w:val="hy-AM"/>
              </w:rPr>
            </w:pPr>
            <w:r w:rsidRPr="00AE56D0">
              <w:rPr>
                <w:rFonts w:ascii="GHEA Grapalat" w:hAnsi="GHEA Grapalat"/>
                <w:color w:val="auto"/>
                <w:lang w:val="hy-AM"/>
              </w:rPr>
              <w:t xml:space="preserve">К. Вед   </w:t>
            </w:r>
            <w:r w:rsidRPr="00AE56D0">
              <w:rPr>
                <w:rFonts w:ascii="GHEA Grapalat" w:hAnsi="GHEA Grapalat" w:cs="Sylfaen"/>
                <w:color w:val="auto"/>
                <w:lang w:val="hy-AM"/>
              </w:rPr>
              <w:t>Пушкин</w:t>
            </w:r>
            <w:r w:rsidRPr="00AE56D0">
              <w:rPr>
                <w:rFonts w:ascii="GHEA Grapalat" w:hAnsi="GHEA Grapalat"/>
                <w:color w:val="2C2D2E"/>
                <w:lang w:val="hy-AM"/>
              </w:rPr>
              <w:t>7:00</w:t>
            </w:r>
          </w:p>
          <w:p w:rsidR="005B32FD" w:rsidRPr="00AE56D0" w:rsidRDefault="005B32FD" w:rsidP="008B5A79">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Хм</w:t>
            </w:r>
            <w:r w:rsidRPr="00AE56D0">
              <w:rPr>
                <w:rFonts w:ascii="GHEA Grapalat" w:hAnsi="GHEA Grapalat"/>
                <w:b/>
                <w:bCs/>
                <w:color w:val="2C2D2E"/>
                <w:sz w:val="20"/>
                <w:szCs w:val="20"/>
                <w:lang w:val="hy-AM"/>
              </w:rPr>
              <w:t>2477603361040000</w:t>
            </w:r>
          </w:p>
          <w:p w:rsidR="005B32FD" w:rsidRPr="00AE56D0" w:rsidRDefault="005B32FD" w:rsidP="008B5A79">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Ардшинбанк</w:t>
            </w:r>
          </w:p>
          <w:p w:rsidR="005B32FD" w:rsidRPr="00AE56D0" w:rsidRDefault="005B32FD" w:rsidP="008B5A79">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АВК</w:t>
            </w:r>
            <w:r w:rsidRPr="00AE56D0">
              <w:rPr>
                <w:rFonts w:ascii="GHEA Grapalat" w:hAnsi="GHEA Grapalat"/>
                <w:b/>
                <w:bCs/>
                <w:color w:val="2C2D2E"/>
                <w:sz w:val="20"/>
                <w:szCs w:val="20"/>
                <w:lang w:val="hy-AM"/>
              </w:rPr>
              <w:t xml:space="preserve"> </w:t>
            </w:r>
            <w:r w:rsidRPr="00AE56D0">
              <w:rPr>
                <w:rFonts w:ascii="GHEA Grapalat" w:hAnsi="GHEA Grapalat" w:cs="Sylfaen"/>
                <w:b/>
                <w:bCs/>
                <w:color w:val="2C2D2E"/>
                <w:sz w:val="20"/>
                <w:szCs w:val="20"/>
                <w:lang w:val="hy-AM"/>
              </w:rPr>
              <w:t>:</w:t>
            </w:r>
            <w:r w:rsidRPr="00AE56D0">
              <w:rPr>
                <w:rFonts w:ascii="GHEA Grapalat" w:hAnsi="GHEA Grapalat"/>
                <w:b/>
                <w:bCs/>
                <w:color w:val="2C2D2E"/>
                <w:sz w:val="20"/>
                <w:szCs w:val="20"/>
                <w:lang w:val="hy-AM"/>
              </w:rPr>
              <w:t>04104586</w:t>
            </w:r>
          </w:p>
          <w:p w:rsidR="005B32FD" w:rsidRPr="00AE56D0" w:rsidRDefault="005B32FD" w:rsidP="008B5A79">
            <w:pPr>
              <w:jc w:val="center"/>
              <w:rPr>
                <w:rFonts w:ascii="GHEA Grapalat" w:hAnsi="GHEA Grapalat"/>
                <w:lang w:val="hy-AM"/>
              </w:rPr>
            </w:pPr>
            <w:r w:rsidRPr="00AE56D0">
              <w:rPr>
                <w:rFonts w:ascii="GHEA Grapalat" w:hAnsi="GHEA Grapalat"/>
                <w:sz w:val="20"/>
                <w:szCs w:val="20"/>
                <w:lang w:val="hy-AM"/>
              </w:rPr>
              <w:t>Директор: Л. Амирджанян</w:t>
            </w:r>
          </w:p>
          <w:p w:rsidR="005B32FD" w:rsidRPr="00AE56D0" w:rsidRDefault="005B32FD" w:rsidP="008B5A79">
            <w:pPr>
              <w:rPr>
                <w:rFonts w:ascii="GHEA Grapalat" w:hAnsi="GHEA Grapalat"/>
                <w:sz w:val="20"/>
                <w:szCs w:val="20"/>
                <w:lang w:val="hy-AM"/>
              </w:rPr>
            </w:pPr>
          </w:p>
          <w:p w:rsidR="005B32FD" w:rsidRPr="00AE56D0" w:rsidRDefault="005B32FD" w:rsidP="008B5A79">
            <w:pPr>
              <w:rPr>
                <w:rFonts w:ascii="GHEA Grapalat" w:hAnsi="GHEA Grapalat"/>
                <w:sz w:val="20"/>
                <w:szCs w:val="20"/>
                <w:lang w:val="hy-AM"/>
              </w:rPr>
            </w:pPr>
            <w:r w:rsidRPr="00AE56D0">
              <w:rPr>
                <w:rFonts w:ascii="GHEA Grapalat" w:hAnsi="GHEA Grapalat"/>
                <w:sz w:val="20"/>
                <w:szCs w:val="20"/>
                <w:lang w:val="hy-AM"/>
              </w:rPr>
              <w:t>----------------------------------------</w:t>
            </w:r>
          </w:p>
          <w:p w:rsidR="005B32FD" w:rsidRPr="00AE56D0" w:rsidRDefault="005B32FD" w:rsidP="008B5A79">
            <w:pPr>
              <w:jc w:val="center"/>
              <w:rPr>
                <w:rFonts w:ascii="GHEA Grapalat" w:hAnsi="GHEA Grapalat"/>
                <w:sz w:val="32"/>
                <w:szCs w:val="32"/>
                <w:lang w:val="hy-AM"/>
              </w:rPr>
            </w:pPr>
          </w:p>
          <w:p w:rsidR="005B32FD" w:rsidRPr="00AE56D0" w:rsidRDefault="005B32FD" w:rsidP="008B5A79">
            <w:pPr>
              <w:jc w:val="center"/>
              <w:rPr>
                <w:rFonts w:ascii="GHEA Grapalat" w:hAnsi="GHEA Grapalat"/>
                <w:sz w:val="18"/>
                <w:szCs w:val="18"/>
                <w:lang w:val="hy-AM"/>
              </w:rPr>
            </w:pPr>
          </w:p>
        </w:tc>
        <w:tc>
          <w:tcPr>
            <w:tcW w:w="760" w:type="dxa"/>
          </w:tcPr>
          <w:p w:rsidR="005B32FD" w:rsidRPr="00AE56D0" w:rsidRDefault="005B32FD" w:rsidP="008B5A79">
            <w:pPr>
              <w:jc w:val="center"/>
              <w:rPr>
                <w:rFonts w:ascii="GHEA Grapalat" w:hAnsi="GHEA Grapalat"/>
                <w:lang w:val="hy-AM"/>
              </w:rPr>
            </w:pPr>
          </w:p>
        </w:tc>
        <w:tc>
          <w:tcPr>
            <w:tcW w:w="4343" w:type="dxa"/>
          </w:tcPr>
          <w:p w:rsidR="005B32FD" w:rsidRPr="00AE56D0" w:rsidRDefault="005B32FD" w:rsidP="008B5A79">
            <w:pPr>
              <w:jc w:val="center"/>
              <w:rPr>
                <w:rFonts w:ascii="GHEA Grapalat" w:hAnsi="GHEA Grapalat" w:cs="Sylfaen"/>
                <w:b/>
                <w:bCs/>
                <w:lang w:val="hy-AM"/>
              </w:rPr>
            </w:pPr>
            <w:r w:rsidRPr="00AE56D0">
              <w:rPr>
                <w:rFonts w:ascii="GHEA Grapalat" w:hAnsi="GHEA Grapalat" w:cs="Sylfaen"/>
                <w:b/>
                <w:bCs/>
                <w:lang w:val="hy-AM"/>
              </w:rPr>
              <w:t>ПРОДАВЕЦ</w:t>
            </w:r>
          </w:p>
          <w:p w:rsidR="005B32FD" w:rsidRPr="00AE56D0" w:rsidRDefault="005B32FD" w:rsidP="008B5A79">
            <w:pPr>
              <w:jc w:val="center"/>
              <w:rPr>
                <w:rFonts w:ascii="GHEA Grapalat" w:hAnsi="GHEA Grapalat"/>
                <w:lang w:val="hy-AM"/>
              </w:rPr>
            </w:pPr>
          </w:p>
          <w:p w:rsidR="005B32FD" w:rsidRPr="00AE56D0" w:rsidRDefault="005B32FD" w:rsidP="008B5A79">
            <w:pPr>
              <w:jc w:val="center"/>
              <w:rPr>
                <w:rFonts w:ascii="GHEA Grapalat" w:hAnsi="GHEA Grapalat"/>
                <w:lang w:val="hy-AM"/>
              </w:rPr>
            </w:pPr>
          </w:p>
          <w:p w:rsidR="005B32FD" w:rsidRPr="00AE56D0" w:rsidRDefault="005B32FD" w:rsidP="008B5A79">
            <w:pPr>
              <w:jc w:val="center"/>
              <w:rPr>
                <w:rFonts w:ascii="GHEA Grapalat" w:hAnsi="GHEA Grapalat"/>
                <w:lang w:val="hy-AM"/>
              </w:rPr>
            </w:pPr>
            <w:r w:rsidRPr="00AE56D0">
              <w:rPr>
                <w:rFonts w:ascii="GHEA Grapalat" w:hAnsi="GHEA Grapalat"/>
                <w:lang w:val="hy-AM"/>
              </w:rPr>
              <w:t>-------------------------------------</w:t>
            </w:r>
          </w:p>
          <w:p w:rsidR="005B32FD" w:rsidRPr="00AE56D0" w:rsidRDefault="005B32FD" w:rsidP="008B5A79">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подпись</w:t>
            </w:r>
            <w:r w:rsidRPr="00AE56D0">
              <w:rPr>
                <w:rFonts w:ascii="GHEA Grapalat" w:hAnsi="GHEA Grapalat"/>
                <w:sz w:val="18"/>
                <w:szCs w:val="18"/>
              </w:rPr>
              <w:t>/</w:t>
            </w:r>
          </w:p>
          <w:p w:rsidR="005B32FD" w:rsidRPr="00AE56D0" w:rsidRDefault="005B32FD" w:rsidP="008B5A79">
            <w:pPr>
              <w:jc w:val="center"/>
              <w:rPr>
                <w:rFonts w:ascii="GHEA Grapalat" w:hAnsi="GHEA Grapalat"/>
                <w:sz w:val="22"/>
                <w:szCs w:val="22"/>
                <w:lang w:val="hy-AM"/>
              </w:rPr>
            </w:pPr>
            <w:r w:rsidRPr="00AE56D0">
              <w:rPr>
                <w:rFonts w:ascii="GHEA Grapalat" w:hAnsi="GHEA Grapalat" w:cs="Sylfaen"/>
                <w:sz w:val="18"/>
                <w:szCs w:val="18"/>
                <w:lang w:val="hy-AM"/>
              </w:rPr>
              <w:t>К:</w:t>
            </w:r>
            <w:r w:rsidRPr="00AE56D0">
              <w:rPr>
                <w:rFonts w:ascii="GHEA Grapalat" w:hAnsi="GHEA Grapalat"/>
                <w:sz w:val="18"/>
                <w:szCs w:val="18"/>
                <w:lang w:val="hy-AM"/>
              </w:rPr>
              <w:t>.</w:t>
            </w:r>
            <w:r w:rsidRPr="00AE56D0">
              <w:rPr>
                <w:rFonts w:ascii="GHEA Grapalat" w:hAnsi="GHEA Grapalat" w:cs="Sylfaen"/>
                <w:sz w:val="18"/>
                <w:szCs w:val="18"/>
                <w:lang w:val="hy-AM"/>
              </w:rPr>
              <w:t>Т:</w:t>
            </w:r>
          </w:p>
        </w:tc>
      </w:tr>
    </w:tbl>
    <w:p w:rsidR="00BD0664" w:rsidRPr="00914EBF" w:rsidRDefault="00BD0664" w:rsidP="00E12B8D">
      <w:pPr>
        <w:widowControl w:val="0"/>
        <w:spacing w:after="160"/>
        <w:jc w:val="center"/>
        <w:rPr>
          <w:rFonts w:ascii="GHEA Grapalat" w:hAnsi="GHEA Grapalat"/>
        </w:rPr>
      </w:pPr>
    </w:p>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3"/>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7"/>
        <w:gridCol w:w="1954"/>
        <w:gridCol w:w="2136"/>
        <w:gridCol w:w="914"/>
        <w:gridCol w:w="950"/>
        <w:gridCol w:w="664"/>
        <w:gridCol w:w="812"/>
        <w:gridCol w:w="523"/>
        <w:gridCol w:w="603"/>
        <w:gridCol w:w="677"/>
        <w:gridCol w:w="791"/>
        <w:gridCol w:w="865"/>
        <w:gridCol w:w="836"/>
        <w:gridCol w:w="916"/>
        <w:gridCol w:w="839"/>
        <w:gridCol w:w="758"/>
      </w:tblGrid>
      <w:tr w:rsidR="00E12B8D" w:rsidRPr="00B138F3" w:rsidTr="00433D85">
        <w:trPr>
          <w:trHeight w:val="305"/>
          <w:jc w:val="center"/>
        </w:trPr>
        <w:tc>
          <w:tcPr>
            <w:tcW w:w="15905"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433D85">
        <w:trPr>
          <w:trHeight w:val="747"/>
          <w:jc w:val="center"/>
        </w:trPr>
        <w:tc>
          <w:tcPr>
            <w:tcW w:w="166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5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36"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148" w:type="dxa"/>
            <w:gridSpan w:val="13"/>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4"/>
              <w:t>**</w:t>
            </w:r>
          </w:p>
        </w:tc>
      </w:tr>
      <w:tr w:rsidR="00E12B8D" w:rsidRPr="00B138F3" w:rsidTr="00433D85">
        <w:trPr>
          <w:trHeight w:val="594"/>
          <w:jc w:val="center"/>
        </w:trPr>
        <w:tc>
          <w:tcPr>
            <w:tcW w:w="1667" w:type="dxa"/>
          </w:tcPr>
          <w:p w:rsidR="00E12B8D" w:rsidRPr="00B138F3" w:rsidRDefault="00E12B8D" w:rsidP="008B1F5B">
            <w:pPr>
              <w:widowControl w:val="0"/>
              <w:jc w:val="center"/>
              <w:rPr>
                <w:rFonts w:ascii="GHEA Grapalat" w:hAnsi="GHEA Grapalat"/>
                <w:sz w:val="16"/>
                <w:szCs w:val="16"/>
              </w:rPr>
            </w:pPr>
          </w:p>
        </w:tc>
        <w:tc>
          <w:tcPr>
            <w:tcW w:w="1954" w:type="dxa"/>
          </w:tcPr>
          <w:p w:rsidR="00E12B8D" w:rsidRPr="00B138F3" w:rsidRDefault="00E12B8D" w:rsidP="008B1F5B">
            <w:pPr>
              <w:widowControl w:val="0"/>
              <w:jc w:val="center"/>
              <w:rPr>
                <w:rFonts w:ascii="GHEA Grapalat" w:hAnsi="GHEA Grapalat"/>
                <w:sz w:val="16"/>
                <w:szCs w:val="16"/>
              </w:rPr>
            </w:pPr>
          </w:p>
        </w:tc>
        <w:tc>
          <w:tcPr>
            <w:tcW w:w="2136" w:type="dxa"/>
          </w:tcPr>
          <w:p w:rsidR="00E12B8D" w:rsidRPr="00B138F3" w:rsidRDefault="00E12B8D" w:rsidP="008B1F5B">
            <w:pPr>
              <w:widowControl w:val="0"/>
              <w:jc w:val="center"/>
              <w:rPr>
                <w:rFonts w:ascii="GHEA Grapalat" w:hAnsi="GHEA Grapalat"/>
                <w:sz w:val="16"/>
                <w:szCs w:val="16"/>
              </w:rPr>
            </w:pPr>
          </w:p>
        </w:tc>
        <w:tc>
          <w:tcPr>
            <w:tcW w:w="91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50"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6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12"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3"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3"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7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9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5"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1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39"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58"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E12B8D" w:rsidRPr="00B138F3" w:rsidTr="00433D85">
        <w:trPr>
          <w:trHeight w:val="404"/>
          <w:jc w:val="center"/>
        </w:trPr>
        <w:tc>
          <w:tcPr>
            <w:tcW w:w="1667" w:type="dxa"/>
          </w:tcPr>
          <w:p w:rsidR="00E12B8D" w:rsidRPr="00B138F3" w:rsidRDefault="00E12B8D" w:rsidP="008B1F5B">
            <w:pPr>
              <w:widowControl w:val="0"/>
              <w:jc w:val="center"/>
              <w:rPr>
                <w:rFonts w:ascii="GHEA Grapalat" w:hAnsi="GHEA Grapalat"/>
                <w:sz w:val="16"/>
                <w:szCs w:val="16"/>
              </w:rPr>
            </w:pPr>
          </w:p>
        </w:tc>
        <w:tc>
          <w:tcPr>
            <w:tcW w:w="1954" w:type="dxa"/>
          </w:tcPr>
          <w:p w:rsidR="00E12B8D" w:rsidRPr="00B138F3" w:rsidRDefault="00E12B8D" w:rsidP="008B1F5B">
            <w:pPr>
              <w:widowControl w:val="0"/>
              <w:jc w:val="center"/>
              <w:rPr>
                <w:rFonts w:ascii="GHEA Grapalat" w:hAnsi="GHEA Grapalat"/>
                <w:sz w:val="16"/>
                <w:szCs w:val="16"/>
              </w:rPr>
            </w:pPr>
          </w:p>
        </w:tc>
        <w:tc>
          <w:tcPr>
            <w:tcW w:w="2136" w:type="dxa"/>
          </w:tcPr>
          <w:p w:rsidR="00E12B8D" w:rsidRPr="00B138F3" w:rsidRDefault="00E12B8D" w:rsidP="008B1F5B">
            <w:pPr>
              <w:widowControl w:val="0"/>
              <w:jc w:val="center"/>
              <w:rPr>
                <w:rFonts w:ascii="GHEA Grapalat" w:hAnsi="GHEA Grapalat"/>
                <w:sz w:val="16"/>
                <w:szCs w:val="16"/>
              </w:rPr>
            </w:pPr>
          </w:p>
        </w:tc>
        <w:tc>
          <w:tcPr>
            <w:tcW w:w="91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E12B8D" w:rsidRPr="00B138F3" w:rsidRDefault="00E12B8D" w:rsidP="008B1F5B">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2</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15811100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sz w:val="20"/>
                <w:szCs w:val="20"/>
              </w:rPr>
              <w:t>Хлеб</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3</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15811130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sz w:val="20"/>
                <w:szCs w:val="20"/>
              </w:rPr>
              <w:t>булочка</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4</w:t>
            </w:r>
          </w:p>
        </w:tc>
        <w:tc>
          <w:tcPr>
            <w:tcW w:w="1954" w:type="dxa"/>
          </w:tcPr>
          <w:p w:rsidR="00433D85" w:rsidRPr="00AE56D0" w:rsidRDefault="00433D85" w:rsidP="008B5A79">
            <w:pPr>
              <w:rPr>
                <w:rFonts w:ascii="GHEA Grapalat" w:hAnsi="GHEA Grapalat"/>
                <w:color w:val="000000"/>
                <w:sz w:val="20"/>
                <w:szCs w:val="20"/>
              </w:rPr>
            </w:pPr>
            <w:r w:rsidRPr="00AE56D0">
              <w:rPr>
                <w:rFonts w:ascii="GHEA Grapalat" w:hAnsi="GHEA Grapalat"/>
                <w:color w:val="000000"/>
                <w:sz w:val="20"/>
                <w:szCs w:val="20"/>
              </w:rPr>
              <w:t>15851100</w:t>
            </w:r>
          </w:p>
        </w:tc>
        <w:tc>
          <w:tcPr>
            <w:tcW w:w="2136" w:type="dxa"/>
          </w:tcPr>
          <w:p w:rsidR="00433D85" w:rsidRPr="00AE56D0" w:rsidRDefault="00433D85" w:rsidP="008B5A79">
            <w:pPr>
              <w:rPr>
                <w:rFonts w:ascii="GHEA Grapalat" w:hAnsi="GHEA Grapalat" w:cs="Sylfaen"/>
                <w:sz w:val="20"/>
                <w:szCs w:val="20"/>
              </w:rPr>
            </w:pPr>
            <w:r w:rsidRPr="00AE56D0">
              <w:rPr>
                <w:rFonts w:ascii="GHEA Grapalat" w:hAnsi="GHEA Grapalat" w:cs="Sylfaen"/>
                <w:sz w:val="20"/>
                <w:szCs w:val="20"/>
              </w:rPr>
              <w:t>макароны</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5</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15831000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sz w:val="20"/>
                <w:szCs w:val="20"/>
              </w:rPr>
              <w:t>Сахар</w:t>
            </w:r>
            <w:r w:rsidRPr="00AE56D0">
              <w:rPr>
                <w:rFonts w:ascii="GHEA Grapalat" w:hAnsi="GHEA Grapalat"/>
                <w:sz w:val="20"/>
                <w:szCs w:val="20"/>
              </w:rPr>
              <w:t xml:space="preserve">  </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6</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15531100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Масло</w:t>
            </w:r>
            <w:r w:rsidRPr="00AE56D0">
              <w:rPr>
                <w:rFonts w:ascii="GHEA Grapalat" w:hAnsi="GHEA Grapalat"/>
                <w:color w:val="000000"/>
                <w:sz w:val="20"/>
                <w:szCs w:val="20"/>
              </w:rPr>
              <w:t xml:space="preserve"> </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10</w:t>
            </w:r>
          </w:p>
        </w:tc>
        <w:tc>
          <w:tcPr>
            <w:tcW w:w="1954" w:type="dxa"/>
          </w:tcPr>
          <w:p w:rsidR="00433D85" w:rsidRPr="00AE56D0" w:rsidRDefault="00433D85" w:rsidP="008B5A79">
            <w:pPr>
              <w:rPr>
                <w:rFonts w:ascii="GHEA Grapalat" w:hAnsi="GHEA Grapalat"/>
                <w:color w:val="000000"/>
                <w:sz w:val="20"/>
                <w:szCs w:val="20"/>
              </w:rPr>
            </w:pPr>
            <w:r w:rsidRPr="00AE56D0">
              <w:rPr>
                <w:rFonts w:ascii="GHEA Grapalat" w:hAnsi="GHEA Grapalat"/>
                <w:color w:val="000000"/>
                <w:sz w:val="20"/>
                <w:szCs w:val="20"/>
              </w:rPr>
              <w:t>15331153</w:t>
            </w:r>
          </w:p>
        </w:tc>
        <w:tc>
          <w:tcPr>
            <w:tcW w:w="2136" w:type="dxa"/>
          </w:tcPr>
          <w:p w:rsidR="00433D85" w:rsidRPr="00AE56D0" w:rsidRDefault="00433D85" w:rsidP="008B5A79">
            <w:pPr>
              <w:rPr>
                <w:rFonts w:ascii="GHEA Grapalat" w:hAnsi="GHEA Grapalat" w:cs="Sylfaen"/>
                <w:color w:val="000000"/>
                <w:sz w:val="20"/>
                <w:szCs w:val="20"/>
              </w:rPr>
            </w:pPr>
            <w:r w:rsidRPr="00AE56D0">
              <w:rPr>
                <w:rFonts w:ascii="GHEA Grapalat" w:hAnsi="GHEA Grapalat" w:cs="Sylfaen"/>
                <w:color w:val="000000"/>
                <w:sz w:val="20"/>
                <w:szCs w:val="20"/>
              </w:rPr>
              <w:t>Чечевица</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lastRenderedPageBreak/>
              <w:t>15:</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15111120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Говядина</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мясо</w:t>
            </w:r>
            <w:r w:rsidRPr="00AE56D0">
              <w:rPr>
                <w:rFonts w:ascii="GHEA Grapalat" w:hAnsi="GHEA Grapalat"/>
                <w:color w:val="000000"/>
                <w:sz w:val="20"/>
                <w:szCs w:val="20"/>
              </w:rPr>
              <w:t xml:space="preserve"> </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16</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15112160</w:t>
            </w:r>
          </w:p>
        </w:tc>
        <w:tc>
          <w:tcPr>
            <w:tcW w:w="2136" w:type="dxa"/>
          </w:tcPr>
          <w:p w:rsidR="00433D85" w:rsidRPr="00AE56D0" w:rsidRDefault="00433D85" w:rsidP="008B5A79">
            <w:pPr>
              <w:rPr>
                <w:rFonts w:ascii="GHEA Grapalat" w:hAnsi="GHEA Grapalat"/>
                <w:sz w:val="20"/>
              </w:rPr>
            </w:pPr>
            <w:r w:rsidRPr="00AE56D0">
              <w:rPr>
                <w:rFonts w:ascii="GHEA Grapalat" w:hAnsi="GHEA Grapalat" w:cs="Sylfaen"/>
                <w:color w:val="000000"/>
                <w:sz w:val="20"/>
                <w:szCs w:val="20"/>
                <w:lang w:val="hy-AM"/>
              </w:rPr>
              <w:t>Курица</w:t>
            </w:r>
            <w:r w:rsidRPr="00AE56D0">
              <w:rPr>
                <w:rFonts w:ascii="GHEA Grapalat" w:hAnsi="GHEA Grapalat"/>
                <w:color w:val="000000"/>
                <w:sz w:val="20"/>
                <w:szCs w:val="20"/>
                <w:lang w:val="hy-AM"/>
              </w:rPr>
              <w:t xml:space="preserve"> </w:t>
            </w:r>
            <w:r w:rsidRPr="00AE56D0">
              <w:rPr>
                <w:rFonts w:ascii="GHEA Grapalat" w:hAnsi="GHEA Grapalat" w:cs="Sylfaen"/>
                <w:color w:val="000000"/>
                <w:sz w:val="20"/>
                <w:szCs w:val="20"/>
                <w:lang w:val="hy-AM"/>
              </w:rPr>
              <w:t>грудь</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17</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15541200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Сыр</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Чанах</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18</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15511100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Молоко:</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пастеризованный</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19</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15551600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Йогурт</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20</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15512000</w:t>
            </w:r>
          </w:p>
        </w:tc>
        <w:tc>
          <w:tcPr>
            <w:tcW w:w="2136" w:type="dxa"/>
          </w:tcPr>
          <w:p w:rsidR="00433D85" w:rsidRPr="00AE56D0" w:rsidRDefault="00433D85" w:rsidP="008B5A79">
            <w:pPr>
              <w:rPr>
                <w:rFonts w:ascii="GHEA Grapalat" w:hAnsi="GHEA Grapalat"/>
                <w:sz w:val="20"/>
                <w:lang w:val="hy-AM"/>
              </w:rPr>
            </w:pPr>
            <w:r>
              <w:rPr>
                <w:rFonts w:ascii="GHEA Grapalat" w:hAnsi="GHEA Grapalat" w:cs="Sylfaen"/>
                <w:color w:val="000000"/>
                <w:sz w:val="20"/>
                <w:szCs w:val="20"/>
              </w:rPr>
              <w:t>Сметан</w:t>
            </w:r>
            <w:r w:rsidRPr="00AE56D0">
              <w:rPr>
                <w:rFonts w:ascii="GHEA Grapalat" w:hAnsi="GHEA Grapalat"/>
                <w:color w:val="000000"/>
                <w:sz w:val="20"/>
                <w:szCs w:val="20"/>
              </w:rPr>
              <w:t xml:space="preserve"> </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21</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15542100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Творог</w:t>
            </w:r>
            <w:r w:rsidRPr="00AE56D0">
              <w:rPr>
                <w:rFonts w:ascii="GHEA Grapalat" w:hAnsi="GHEA Grapalat"/>
                <w:color w:val="000000"/>
                <w:sz w:val="20"/>
                <w:szCs w:val="20"/>
              </w:rPr>
              <w:t xml:space="preserve"> </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22</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15511600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Сжатый</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молоко</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23</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15821500</w:t>
            </w:r>
          </w:p>
        </w:tc>
        <w:tc>
          <w:tcPr>
            <w:tcW w:w="2136" w:type="dxa"/>
          </w:tcPr>
          <w:p w:rsidR="00433D85" w:rsidRPr="00AE56D0" w:rsidRDefault="00433D85" w:rsidP="008B5A79">
            <w:pPr>
              <w:rPr>
                <w:rFonts w:ascii="GHEA Grapalat" w:hAnsi="GHEA Grapalat"/>
                <w:sz w:val="20"/>
              </w:rPr>
            </w:pPr>
            <w:r w:rsidRPr="00AE56D0">
              <w:rPr>
                <w:rFonts w:ascii="GHEA Grapalat" w:hAnsi="GHEA Grapalat"/>
                <w:sz w:val="20"/>
              </w:rPr>
              <w:t>печенье</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24</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15842110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Конфеты в шоколадной глазури</w:t>
            </w:r>
            <w:r w:rsidRPr="00AE56D0">
              <w:rPr>
                <w:rFonts w:ascii="GHEA Grapalat" w:hAnsi="GHEA Grapalat"/>
                <w:color w:val="000000"/>
                <w:sz w:val="20"/>
                <w:szCs w:val="20"/>
              </w:rPr>
              <w:t xml:space="preserve"> </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25</w:t>
            </w:r>
          </w:p>
        </w:tc>
        <w:tc>
          <w:tcPr>
            <w:tcW w:w="1954" w:type="dxa"/>
          </w:tcPr>
          <w:p w:rsidR="00433D85" w:rsidRPr="00AE56D0" w:rsidRDefault="00433D85" w:rsidP="008B5A79">
            <w:pPr>
              <w:rPr>
                <w:rFonts w:ascii="GHEA Grapalat" w:hAnsi="GHEA Grapalat"/>
                <w:color w:val="000000"/>
                <w:sz w:val="20"/>
                <w:szCs w:val="20"/>
              </w:rPr>
            </w:pPr>
            <w:r w:rsidRPr="00AE56D0">
              <w:rPr>
                <w:rFonts w:ascii="GHEA Grapalat" w:hAnsi="GHEA Grapalat"/>
                <w:color w:val="000000"/>
                <w:sz w:val="20"/>
                <w:szCs w:val="20"/>
              </w:rPr>
              <w:t>15332290</w:t>
            </w:r>
          </w:p>
        </w:tc>
        <w:tc>
          <w:tcPr>
            <w:tcW w:w="2136" w:type="dxa"/>
          </w:tcPr>
          <w:p w:rsidR="00433D85" w:rsidRPr="00AE56D0" w:rsidRDefault="00433D85" w:rsidP="008B5A79">
            <w:pPr>
              <w:rPr>
                <w:rFonts w:ascii="GHEA Grapalat" w:hAnsi="GHEA Grapalat" w:cs="Sylfaen"/>
                <w:color w:val="000000"/>
                <w:sz w:val="20"/>
                <w:szCs w:val="20"/>
              </w:rPr>
            </w:pPr>
            <w:r w:rsidRPr="00AE56D0">
              <w:rPr>
                <w:rFonts w:ascii="GHEA Grapalat" w:hAnsi="GHEA Grapalat" w:cs="Sylfaen"/>
                <w:color w:val="000000"/>
                <w:sz w:val="20"/>
                <w:szCs w:val="20"/>
              </w:rPr>
              <w:t>глушилка</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28</w:t>
            </w:r>
          </w:p>
        </w:tc>
        <w:tc>
          <w:tcPr>
            <w:tcW w:w="1954" w:type="dxa"/>
          </w:tcPr>
          <w:p w:rsidR="00433D85" w:rsidRPr="00AE56D0" w:rsidRDefault="00433D85" w:rsidP="008B5A79">
            <w:pPr>
              <w:rPr>
                <w:rFonts w:ascii="GHEA Grapalat" w:hAnsi="GHEA Grapalat"/>
                <w:sz w:val="20"/>
              </w:rPr>
            </w:pPr>
            <w:r w:rsidRPr="00AE56D0">
              <w:rPr>
                <w:rFonts w:ascii="GHEA Grapalat" w:hAnsi="GHEA Grapalat"/>
                <w:sz w:val="20"/>
              </w:rPr>
              <w:t>15320000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lang w:val="hy-AM"/>
              </w:rPr>
              <w:t>сок</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35</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15331180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Консервы</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горох</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36</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15331178</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Консервы</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кукуруза</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62"/>
          <w:jc w:val="center"/>
        </w:trPr>
        <w:tc>
          <w:tcPr>
            <w:tcW w:w="1667" w:type="dxa"/>
          </w:tcPr>
          <w:p w:rsidR="00433D85" w:rsidRPr="00AE56D0" w:rsidRDefault="00433D85" w:rsidP="008B5A79">
            <w:pPr>
              <w:ind w:left="360"/>
              <w:rPr>
                <w:rFonts w:ascii="GHEA Grapalat" w:hAnsi="GHEA Grapalat"/>
                <w:sz w:val="20"/>
              </w:rPr>
            </w:pPr>
            <w:r w:rsidRPr="00AE56D0">
              <w:rPr>
                <w:rFonts w:ascii="GHEA Grapalat" w:hAnsi="GHEA Grapalat"/>
                <w:sz w:val="20"/>
              </w:rPr>
              <w:t>40</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15311100</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Картофель</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41</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15331167</w:t>
            </w: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color w:val="000000"/>
                <w:sz w:val="20"/>
                <w:szCs w:val="20"/>
              </w:rPr>
              <w:t>Зеленый</w:t>
            </w:r>
            <w:r w:rsidRPr="00AE56D0">
              <w:rPr>
                <w:rFonts w:ascii="GHEA Grapalat" w:hAnsi="GHEA Grapalat"/>
                <w:color w:val="000000"/>
                <w:sz w:val="20"/>
                <w:szCs w:val="20"/>
              </w:rPr>
              <w:t>,</w:t>
            </w:r>
            <w:r w:rsidRPr="00AE56D0">
              <w:rPr>
                <w:rFonts w:ascii="GHEA Grapalat" w:hAnsi="GHEA Grapalat" w:cs="Sylfaen"/>
                <w:color w:val="000000"/>
                <w:sz w:val="20"/>
                <w:szCs w:val="20"/>
              </w:rPr>
              <w:t>смешанный</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r w:rsidR="00433D85" w:rsidRPr="00B138F3" w:rsidTr="00433D85">
        <w:trPr>
          <w:trHeight w:val="404"/>
          <w:jc w:val="center"/>
        </w:trPr>
        <w:tc>
          <w:tcPr>
            <w:tcW w:w="1667" w:type="dxa"/>
          </w:tcPr>
          <w:p w:rsidR="00433D85" w:rsidRPr="00AE56D0" w:rsidRDefault="00433D85" w:rsidP="008B5A79">
            <w:pPr>
              <w:ind w:left="360"/>
              <w:rPr>
                <w:rFonts w:ascii="GHEA Grapalat" w:hAnsi="GHEA Grapalat"/>
                <w:sz w:val="20"/>
              </w:rPr>
            </w:pPr>
            <w:r>
              <w:rPr>
                <w:rFonts w:ascii="GHEA Grapalat" w:hAnsi="GHEA Grapalat"/>
                <w:sz w:val="20"/>
              </w:rPr>
              <w:t>53</w:t>
            </w:r>
          </w:p>
        </w:tc>
        <w:tc>
          <w:tcPr>
            <w:tcW w:w="1954" w:type="dxa"/>
          </w:tcPr>
          <w:p w:rsidR="00433D85" w:rsidRPr="00AE56D0" w:rsidRDefault="00433D85" w:rsidP="008B5A79">
            <w:pPr>
              <w:rPr>
                <w:rFonts w:ascii="GHEA Grapalat" w:hAnsi="GHEA Grapalat"/>
                <w:sz w:val="20"/>
                <w:lang w:val="hy-AM"/>
              </w:rPr>
            </w:pPr>
            <w:r w:rsidRPr="00AE56D0">
              <w:rPr>
                <w:rFonts w:ascii="GHEA Grapalat" w:hAnsi="GHEA Grapalat"/>
                <w:color w:val="000000"/>
                <w:sz w:val="20"/>
                <w:szCs w:val="20"/>
              </w:rPr>
              <w:t>15842100</w:t>
            </w:r>
          </w:p>
          <w:p w:rsidR="00433D85" w:rsidRPr="00AE56D0" w:rsidRDefault="00433D85" w:rsidP="008B5A79">
            <w:pPr>
              <w:rPr>
                <w:rFonts w:ascii="GHEA Grapalat" w:hAnsi="GHEA Grapalat"/>
                <w:sz w:val="20"/>
                <w:lang w:val="hy-AM"/>
              </w:rPr>
            </w:pPr>
          </w:p>
        </w:tc>
        <w:tc>
          <w:tcPr>
            <w:tcW w:w="2136" w:type="dxa"/>
          </w:tcPr>
          <w:p w:rsidR="00433D85" w:rsidRPr="00AE56D0" w:rsidRDefault="00433D85" w:rsidP="008B5A79">
            <w:pPr>
              <w:rPr>
                <w:rFonts w:ascii="GHEA Grapalat" w:hAnsi="GHEA Grapalat"/>
                <w:sz w:val="20"/>
                <w:lang w:val="hy-AM"/>
              </w:rPr>
            </w:pPr>
            <w:r w:rsidRPr="00AE56D0">
              <w:rPr>
                <w:rFonts w:ascii="GHEA Grapalat" w:hAnsi="GHEA Grapalat" w:cs="Sylfaen"/>
                <w:sz w:val="20"/>
                <w:szCs w:val="20"/>
              </w:rPr>
              <w:t>Шоколад</w:t>
            </w:r>
            <w:r w:rsidRPr="00AE56D0">
              <w:rPr>
                <w:rFonts w:ascii="GHEA Grapalat" w:hAnsi="GHEA Grapalat"/>
                <w:sz w:val="20"/>
                <w:szCs w:val="20"/>
              </w:rPr>
              <w:t>/</w:t>
            </w:r>
            <w:r w:rsidRPr="00AE56D0">
              <w:rPr>
                <w:rFonts w:ascii="GHEA Grapalat" w:hAnsi="GHEA Grapalat" w:cs="Sylfaen"/>
                <w:sz w:val="20"/>
                <w:szCs w:val="20"/>
              </w:rPr>
              <w:t>шоколад</w:t>
            </w:r>
            <w:r w:rsidRPr="00AE56D0">
              <w:rPr>
                <w:rFonts w:ascii="GHEA Grapalat" w:hAnsi="GHEA Grapalat"/>
                <w:sz w:val="20"/>
                <w:szCs w:val="20"/>
              </w:rPr>
              <w:t xml:space="preserve"> </w:t>
            </w:r>
            <w:r w:rsidRPr="00AE56D0">
              <w:rPr>
                <w:rFonts w:ascii="GHEA Grapalat" w:hAnsi="GHEA Grapalat" w:cs="Sylfaen"/>
                <w:sz w:val="20"/>
                <w:szCs w:val="20"/>
              </w:rPr>
              <w:t>продукт</w:t>
            </w:r>
            <w:r w:rsidRPr="00AE56D0">
              <w:rPr>
                <w:rFonts w:ascii="GHEA Grapalat" w:hAnsi="GHEA Grapalat"/>
                <w:sz w:val="20"/>
                <w:szCs w:val="20"/>
              </w:rPr>
              <w:t>/</w:t>
            </w:r>
          </w:p>
        </w:tc>
        <w:tc>
          <w:tcPr>
            <w:tcW w:w="914"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950" w:type="dxa"/>
            <w:vAlign w:val="center"/>
          </w:tcPr>
          <w:p w:rsidR="00433D85" w:rsidRPr="00B138F3" w:rsidRDefault="00433D85" w:rsidP="008B5A79">
            <w:pPr>
              <w:widowControl w:val="0"/>
              <w:jc w:val="center"/>
              <w:rPr>
                <w:rFonts w:ascii="GHEA Grapalat" w:hAnsi="GHEA Grapalat"/>
                <w:sz w:val="16"/>
                <w:szCs w:val="16"/>
              </w:rPr>
            </w:pPr>
            <w:r w:rsidRPr="00B138F3">
              <w:rPr>
                <w:rFonts w:ascii="GHEA Grapalat" w:hAnsi="GHEA Grapalat"/>
                <w:sz w:val="16"/>
                <w:szCs w:val="16"/>
              </w:rPr>
              <w:t>... %</w:t>
            </w:r>
          </w:p>
        </w:tc>
        <w:tc>
          <w:tcPr>
            <w:tcW w:w="664"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12"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52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03"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677"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91"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916"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33D85" w:rsidRPr="00B138F3" w:rsidRDefault="00433D85" w:rsidP="008B5A79">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rsidR="00433D85" w:rsidRPr="00B138F3" w:rsidRDefault="00433D85" w:rsidP="008B5A79">
            <w:pPr>
              <w:widowControl w:val="0"/>
              <w:jc w:val="center"/>
              <w:rPr>
                <w:rFonts w:ascii="GHEA Grapalat" w:hAnsi="GHEA Grapalat"/>
                <w:b/>
                <w:sz w:val="16"/>
                <w:szCs w:val="16"/>
              </w:rPr>
            </w:pPr>
            <w:r w:rsidRPr="00B138F3">
              <w:rPr>
                <w:rFonts w:ascii="GHEA Grapalat" w:hAnsi="GHEA Grapalat"/>
                <w:sz w:val="16"/>
                <w:szCs w:val="16"/>
              </w:rPr>
              <w:t>... %</w:t>
            </w: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Default="00E12B8D" w:rsidP="008B1F5B">
            <w:pPr>
              <w:widowControl w:val="0"/>
              <w:spacing w:after="160"/>
              <w:jc w:val="center"/>
              <w:rPr>
                <w:rFonts w:ascii="GHEA Grapalat" w:hAnsi="GHEA Grapalat"/>
                <w:b/>
              </w:rPr>
            </w:pPr>
            <w:r w:rsidRPr="00B138F3">
              <w:rPr>
                <w:rFonts w:ascii="GHEA Grapalat" w:hAnsi="GHEA Grapalat"/>
                <w:b/>
              </w:rPr>
              <w:t>ПОКУПАТЕЛЬ</w:t>
            </w:r>
          </w:p>
          <w:p w:rsidR="00433D85" w:rsidRPr="00AE56D0" w:rsidRDefault="00433D85" w:rsidP="00433D85">
            <w:pPr>
              <w:jc w:val="center"/>
              <w:rPr>
                <w:rFonts w:ascii="GHEA Grapalat" w:hAnsi="GHEA Grapalat" w:cs="Sylfaen"/>
                <w:sz w:val="20"/>
                <w:szCs w:val="20"/>
                <w:lang w:val="hy-AM"/>
              </w:rPr>
            </w:pPr>
            <w:r w:rsidRPr="00AE56D0">
              <w:rPr>
                <w:rFonts w:ascii="GHEA Grapalat" w:hAnsi="GHEA Grapalat"/>
                <w:sz w:val="20"/>
                <w:szCs w:val="20"/>
                <w:lang w:val="hy-AM"/>
              </w:rPr>
              <w:t>&lt;&lt;Веду №1 НУХ&gt;&gt;</w:t>
            </w:r>
            <w:r w:rsidRPr="00AE56D0">
              <w:rPr>
                <w:rFonts w:ascii="GHEA Grapalat" w:hAnsi="GHEA Grapalat" w:cs="Sylfaen"/>
                <w:sz w:val="20"/>
                <w:szCs w:val="20"/>
                <w:lang w:val="hy-AM"/>
              </w:rPr>
              <w:t>АОЦ:</w:t>
            </w:r>
          </w:p>
          <w:p w:rsidR="00433D85" w:rsidRPr="00AE56D0" w:rsidRDefault="00433D85" w:rsidP="00433D85">
            <w:pPr>
              <w:pStyle w:val="2"/>
              <w:shd w:val="clear" w:color="auto" w:fill="FFFFFF"/>
              <w:spacing w:line="360" w:lineRule="atLeast"/>
              <w:jc w:val="center"/>
              <w:rPr>
                <w:rFonts w:ascii="GHEA Grapalat" w:hAnsi="GHEA Grapalat"/>
                <w:color w:val="2C2D2E"/>
                <w:lang w:val="hy-AM"/>
              </w:rPr>
            </w:pPr>
            <w:r w:rsidRPr="00AE56D0">
              <w:rPr>
                <w:rFonts w:ascii="GHEA Grapalat" w:hAnsi="GHEA Grapalat"/>
                <w:color w:val="auto"/>
                <w:lang w:val="hy-AM"/>
              </w:rPr>
              <w:lastRenderedPageBreak/>
              <w:t xml:space="preserve">К. Вед   </w:t>
            </w:r>
            <w:r w:rsidRPr="00AE56D0">
              <w:rPr>
                <w:rFonts w:ascii="GHEA Grapalat" w:hAnsi="GHEA Grapalat" w:cs="Sylfaen"/>
                <w:color w:val="auto"/>
                <w:lang w:val="hy-AM"/>
              </w:rPr>
              <w:t>Пушкин</w:t>
            </w:r>
            <w:r w:rsidRPr="00AE56D0">
              <w:rPr>
                <w:rFonts w:ascii="GHEA Grapalat" w:hAnsi="GHEA Grapalat"/>
                <w:color w:val="2C2D2E"/>
                <w:lang w:val="hy-AM"/>
              </w:rPr>
              <w:t>7:00</w:t>
            </w:r>
          </w:p>
          <w:p w:rsidR="00433D85" w:rsidRPr="00AE56D0" w:rsidRDefault="00433D85" w:rsidP="00433D8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Хм</w:t>
            </w:r>
            <w:r w:rsidRPr="00AE56D0">
              <w:rPr>
                <w:rFonts w:ascii="GHEA Grapalat" w:hAnsi="GHEA Grapalat"/>
                <w:b/>
                <w:bCs/>
                <w:color w:val="2C2D2E"/>
                <w:sz w:val="20"/>
                <w:szCs w:val="20"/>
                <w:lang w:val="hy-AM"/>
              </w:rPr>
              <w:t>2477603361040000</w:t>
            </w:r>
          </w:p>
          <w:p w:rsidR="00433D85" w:rsidRPr="00AE56D0" w:rsidRDefault="00433D85" w:rsidP="00433D8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Ардшинбанк</w:t>
            </w:r>
          </w:p>
          <w:p w:rsidR="00433D85" w:rsidRPr="00AE56D0" w:rsidRDefault="00433D85" w:rsidP="00433D8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АВК</w:t>
            </w:r>
            <w:r w:rsidRPr="00AE56D0">
              <w:rPr>
                <w:rFonts w:ascii="GHEA Grapalat" w:hAnsi="GHEA Grapalat"/>
                <w:b/>
                <w:bCs/>
                <w:color w:val="2C2D2E"/>
                <w:sz w:val="20"/>
                <w:szCs w:val="20"/>
                <w:lang w:val="hy-AM"/>
              </w:rPr>
              <w:t xml:space="preserve"> </w:t>
            </w:r>
            <w:r w:rsidRPr="00AE56D0">
              <w:rPr>
                <w:rFonts w:ascii="GHEA Grapalat" w:hAnsi="GHEA Grapalat" w:cs="Sylfaen"/>
                <w:b/>
                <w:bCs/>
                <w:color w:val="2C2D2E"/>
                <w:sz w:val="20"/>
                <w:szCs w:val="20"/>
                <w:lang w:val="hy-AM"/>
              </w:rPr>
              <w:t>:</w:t>
            </w:r>
            <w:r w:rsidRPr="00AE56D0">
              <w:rPr>
                <w:rFonts w:ascii="GHEA Grapalat" w:hAnsi="GHEA Grapalat"/>
                <w:b/>
                <w:bCs/>
                <w:color w:val="2C2D2E"/>
                <w:sz w:val="20"/>
                <w:szCs w:val="20"/>
                <w:lang w:val="hy-AM"/>
              </w:rPr>
              <w:t>04104586</w:t>
            </w:r>
          </w:p>
          <w:p w:rsidR="00433D85" w:rsidRPr="00AE56D0" w:rsidRDefault="00433D85" w:rsidP="00433D85">
            <w:pPr>
              <w:jc w:val="center"/>
              <w:rPr>
                <w:rFonts w:ascii="GHEA Grapalat" w:hAnsi="GHEA Grapalat"/>
                <w:lang w:val="hy-AM"/>
              </w:rPr>
            </w:pPr>
            <w:r w:rsidRPr="00AE56D0">
              <w:rPr>
                <w:rFonts w:ascii="GHEA Grapalat" w:hAnsi="GHEA Grapalat"/>
                <w:sz w:val="20"/>
                <w:szCs w:val="20"/>
                <w:lang w:val="hy-AM"/>
              </w:rPr>
              <w:t>Директор: Л. Амирджанян</w:t>
            </w:r>
          </w:p>
          <w:p w:rsidR="00433D85" w:rsidRPr="00433D85" w:rsidRDefault="00433D85" w:rsidP="008B1F5B">
            <w:pPr>
              <w:widowControl w:val="0"/>
              <w:spacing w:after="160"/>
              <w:jc w:val="center"/>
              <w:rPr>
                <w:rFonts w:ascii="GHEA Grapalat" w:hAnsi="GHEA Grapalat"/>
                <w:b/>
                <w:lang w:val="hy-AM"/>
              </w:rPr>
            </w:pPr>
          </w:p>
          <w:p w:rsidR="00CC23DA" w:rsidRPr="00B138F3" w:rsidRDefault="00CC23DA" w:rsidP="00CC23DA">
            <w:pPr>
              <w:widowControl w:val="0"/>
              <w:spacing w:after="160"/>
              <w:jc w:val="center"/>
              <w:rPr>
                <w:rFonts w:ascii="GHEA Grapalat" w:hAnsi="GHEA Grapalat" w:cs="Sylfaen"/>
                <w:b/>
                <w:bCs/>
              </w:rPr>
            </w:pPr>
          </w:p>
          <w:p w:rsidR="00E12B8D" w:rsidRPr="00CC23DA" w:rsidRDefault="00E12B8D" w:rsidP="008B1F5B">
            <w:pPr>
              <w:widowControl w:val="0"/>
              <w:jc w:val="center"/>
              <w:rPr>
                <w:rFonts w:ascii="GHEA Grapalat" w:hAnsi="GHEA Grapalat"/>
              </w:rPr>
            </w:pPr>
            <w:r w:rsidRPr="00CC23DA">
              <w:rPr>
                <w:rFonts w:ascii="GHEA Grapalat" w:hAnsi="GHEA Grapalat"/>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Default="00E12B8D" w:rsidP="008B1F5B">
            <w:pPr>
              <w:widowControl w:val="0"/>
              <w:spacing w:after="160"/>
              <w:jc w:val="center"/>
              <w:rPr>
                <w:rFonts w:ascii="GHEA Grapalat" w:hAnsi="GHEA Grapalat"/>
                <w:b/>
              </w:rPr>
            </w:pPr>
            <w:r w:rsidRPr="00B138F3">
              <w:rPr>
                <w:rFonts w:ascii="GHEA Grapalat" w:hAnsi="GHEA Grapalat"/>
                <w:b/>
              </w:rPr>
              <w:t>ПРОДАВЕЦ</w:t>
            </w:r>
          </w:p>
          <w:p w:rsidR="00433D85" w:rsidRPr="00B138F3" w:rsidRDefault="00433D85" w:rsidP="008B1F5B">
            <w:pPr>
              <w:widowControl w:val="0"/>
              <w:spacing w:after="160"/>
              <w:jc w:val="center"/>
              <w:rPr>
                <w:rFonts w:ascii="GHEA Grapalat" w:hAnsi="GHEA Grapalat" w:cs="Sylfaen"/>
                <w:b/>
                <w:bCs/>
              </w:rPr>
            </w:pP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8B1F5B">
          <w:footerReference w:type="default" r:id="rId10"/>
          <w:footnotePr>
            <w:pos w:val="beneathText"/>
          </w:footnotePr>
          <w:pgSz w:w="16838" w:h="11906" w:orient="landscape" w:code="9"/>
          <w:pgMar w:top="1418"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55F" w:rsidRDefault="0042055F" w:rsidP="00E12B8D">
      <w:r>
        <w:separator/>
      </w:r>
    </w:p>
  </w:endnote>
  <w:endnote w:type="continuationSeparator" w:id="0">
    <w:p w:rsidR="0042055F" w:rsidRDefault="0042055F"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914EBF" w:rsidRPr="00C861E9" w:rsidRDefault="00914EB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673B4">
          <w:rPr>
            <w:rFonts w:ascii="GHEA Grapalat" w:hAnsi="GHEA Grapalat"/>
            <w:noProof/>
            <w:sz w:val="24"/>
            <w:szCs w:val="24"/>
          </w:rPr>
          <w:t>19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55F" w:rsidRDefault="0042055F" w:rsidP="00E12B8D">
      <w:r>
        <w:separator/>
      </w:r>
    </w:p>
  </w:footnote>
  <w:footnote w:type="continuationSeparator" w:id="0">
    <w:p w:rsidR="0042055F" w:rsidRDefault="0042055F" w:rsidP="00E12B8D">
      <w:r>
        <w:continuationSeparator/>
      </w:r>
    </w:p>
  </w:footnote>
  <w:footnote w:id="1">
    <w:p w:rsidR="00914EBF" w:rsidRPr="00ED3BA4" w:rsidRDefault="00914EBF"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914EBF" w:rsidRPr="008842CE" w:rsidRDefault="00914EBF" w:rsidP="00E12B8D">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914EBF" w:rsidRPr="00541313" w:rsidRDefault="00914EBF" w:rsidP="00E12B8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914EBF" w:rsidRPr="00DB4FE3" w:rsidRDefault="00914EBF" w:rsidP="00E12B8D">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914EBF" w:rsidRPr="00DB4FE3" w:rsidRDefault="00914EBF" w:rsidP="00E12B8D">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914EBF" w:rsidRDefault="00914EBF" w:rsidP="00E12B8D">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914EBF" w:rsidRPr="00D3436F" w:rsidRDefault="00914EBF" w:rsidP="00E12B8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914EBF" w:rsidRPr="008842CE" w:rsidRDefault="00914EBF" w:rsidP="00E12B8D">
      <w:pPr>
        <w:pStyle w:val="af2"/>
        <w:widowControl w:val="0"/>
        <w:jc w:val="both"/>
        <w:rPr>
          <w:rFonts w:ascii="GHEA Grapalat" w:hAnsi="GHEA Grapalat"/>
          <w:lang w:val="af-ZA"/>
        </w:rPr>
      </w:pPr>
    </w:p>
    <w:p w:rsidR="00914EBF" w:rsidRPr="008842CE" w:rsidRDefault="00914EBF" w:rsidP="00E12B8D">
      <w:pPr>
        <w:pStyle w:val="af2"/>
        <w:widowControl w:val="0"/>
        <w:jc w:val="both"/>
        <w:rPr>
          <w:rFonts w:ascii="GHEA Grapalat" w:hAnsi="GHEA Grapalat"/>
          <w:lang w:val="af-ZA"/>
        </w:rPr>
      </w:pPr>
    </w:p>
  </w:footnote>
  <w:footnote w:id="4">
    <w:p w:rsidR="00914EBF" w:rsidRPr="00CD6B60" w:rsidRDefault="00914EBF"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914EBF" w:rsidRPr="00CD6B60" w:rsidRDefault="00914EBF"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914EBF" w:rsidRPr="00CD6B60" w:rsidRDefault="00914EBF"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914EBF" w:rsidRPr="00CD6B60" w:rsidRDefault="00914EBF"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914EBF" w:rsidRPr="00CA2B01" w:rsidRDefault="00914EBF"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914EBF" w:rsidRPr="00CA2B01" w:rsidRDefault="00914EBF"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914EBF" w:rsidRPr="00CA2B01" w:rsidRDefault="00914EBF"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914EBF" w:rsidRPr="005D5092" w:rsidRDefault="00914EBF"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914EBF" w:rsidRPr="0034222E" w:rsidDel="00932115" w:rsidRDefault="00914EBF"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914EBF" w:rsidRPr="00D3436F" w:rsidRDefault="00914EBF"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914EBF" w:rsidRPr="000811C1" w:rsidRDefault="00914EBF" w:rsidP="00E12B8D">
      <w:pPr>
        <w:pStyle w:val="af2"/>
        <w:rPr>
          <w:rFonts w:asciiTheme="minorHAnsi" w:hAnsiTheme="minorHAnsi"/>
        </w:rPr>
      </w:pPr>
    </w:p>
  </w:footnote>
  <w:footnote w:id="8">
    <w:p w:rsidR="00914EBF" w:rsidRPr="00FE2AA4" w:rsidRDefault="00914EBF"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914EBF" w:rsidRPr="008842CE" w:rsidRDefault="00914EBF"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14EBF" w:rsidRPr="000811C1" w:rsidRDefault="00914EBF" w:rsidP="00E12B8D">
      <w:pPr>
        <w:pStyle w:val="af2"/>
        <w:rPr>
          <w:lang w:val="af-ZA"/>
        </w:rPr>
      </w:pPr>
    </w:p>
  </w:footnote>
  <w:footnote w:id="10">
    <w:p w:rsidR="00914EBF" w:rsidRDefault="00914EBF" w:rsidP="00E12B8D">
      <w:pPr>
        <w:pStyle w:val="af2"/>
        <w:jc w:val="both"/>
        <w:rPr>
          <w:rFonts w:ascii="GHEA Grapalat" w:hAnsi="GHEA Grapalat"/>
          <w:i/>
          <w:lang w:val="hy-AM"/>
        </w:rPr>
      </w:pPr>
    </w:p>
    <w:p w:rsidR="00914EBF" w:rsidRPr="002227A9" w:rsidRDefault="00914EBF"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914EBF" w:rsidRPr="00636142" w:rsidRDefault="00914EBF"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914EBF" w:rsidRPr="0092041F" w:rsidRDefault="00914EBF"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914EBF" w:rsidRPr="0092041F" w:rsidRDefault="00914EBF" w:rsidP="00E12B8D">
      <w:pPr>
        <w:pStyle w:val="af2"/>
        <w:jc w:val="both"/>
        <w:rPr>
          <w:rFonts w:ascii="GHEA Grapalat" w:hAnsi="GHEA Grapalat"/>
          <w:i/>
        </w:rPr>
      </w:pPr>
    </w:p>
  </w:footnote>
  <w:footnote w:id="11">
    <w:p w:rsidR="00914EBF" w:rsidRPr="004A4643" w:rsidRDefault="00914EBF"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914EBF" w:rsidRPr="008E4439" w:rsidRDefault="00914EBF"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914EBF" w:rsidRPr="000811C1" w:rsidRDefault="00914EBF" w:rsidP="00E12B8D">
      <w:pPr>
        <w:pStyle w:val="af2"/>
        <w:rPr>
          <w:rFonts w:ascii="Sylfaen" w:hAnsi="Sylfaen"/>
          <w:sz w:val="18"/>
          <w:szCs w:val="18"/>
        </w:rPr>
      </w:pPr>
    </w:p>
  </w:footnote>
  <w:footnote w:id="13">
    <w:p w:rsidR="00914EBF" w:rsidRPr="00A31673" w:rsidRDefault="00914EBF"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914EBF" w:rsidRPr="00DE7706" w:rsidRDefault="00914EBF"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914EBF" w:rsidRPr="008416BA" w:rsidRDefault="00914EBF"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914EBF" w:rsidRDefault="00914EBF" w:rsidP="00E12B8D">
      <w:pPr>
        <w:jc w:val="both"/>
      </w:pPr>
    </w:p>
    <w:p w:rsidR="00914EBF" w:rsidRPr="008B70EB" w:rsidRDefault="00914EBF"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914EBF" w:rsidRPr="008B70EB" w:rsidRDefault="00914EBF"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914EBF" w:rsidRPr="008B70EB" w:rsidRDefault="00914EBF"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914EBF" w:rsidRDefault="00914EBF" w:rsidP="00E12B8D">
      <w:pPr>
        <w:jc w:val="both"/>
        <w:rPr>
          <w:rFonts w:asciiTheme="minorHAnsi" w:hAnsiTheme="minorHAnsi"/>
          <w:lang w:val="af-ZA"/>
        </w:rPr>
      </w:pPr>
    </w:p>
  </w:footnote>
  <w:footnote w:id="16">
    <w:p w:rsidR="00914EBF" w:rsidRPr="00A25D1B" w:rsidRDefault="00914EBF"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914EBF" w:rsidRPr="00DC619D" w:rsidRDefault="00914EBF"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914EBF" w:rsidRPr="00D3436F" w:rsidRDefault="00914EBF"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914EBF" w:rsidRPr="00D3436F" w:rsidRDefault="00914EBF" w:rsidP="00E12B8D">
      <w:pPr>
        <w:pStyle w:val="af2"/>
        <w:rPr>
          <w:lang w:val="es-ES"/>
        </w:rPr>
      </w:pPr>
    </w:p>
  </w:footnote>
  <w:footnote w:id="19">
    <w:p w:rsidR="00914EBF" w:rsidRPr="008842CE" w:rsidRDefault="00914EBF"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914EBF" w:rsidRPr="008842CE" w:rsidRDefault="00914EBF" w:rsidP="00E12B8D">
      <w:pPr>
        <w:pStyle w:val="af2"/>
        <w:jc w:val="both"/>
        <w:rPr>
          <w:rFonts w:ascii="GHEA Grapalat" w:hAnsi="GHEA Grapalat"/>
        </w:rPr>
      </w:pPr>
    </w:p>
  </w:footnote>
  <w:footnote w:id="20">
    <w:p w:rsidR="00914EBF" w:rsidRPr="008842CE" w:rsidRDefault="00914EBF" w:rsidP="00E12B8D">
      <w:pPr>
        <w:pStyle w:val="af2"/>
        <w:jc w:val="both"/>
      </w:pPr>
    </w:p>
  </w:footnote>
  <w:footnote w:id="21">
    <w:p w:rsidR="00914EBF" w:rsidRPr="008842CE" w:rsidRDefault="00914EBF"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914EBF" w:rsidRPr="008842CE" w:rsidRDefault="00914EBF" w:rsidP="00E12B8D">
      <w:pPr>
        <w:pStyle w:val="af2"/>
        <w:jc w:val="both"/>
        <w:rPr>
          <w:rFonts w:ascii="GHEA Grapalat" w:hAnsi="GHEA Grapalat"/>
        </w:rPr>
      </w:pPr>
    </w:p>
  </w:footnote>
  <w:footnote w:id="22">
    <w:p w:rsidR="00914EBF" w:rsidRPr="008842CE" w:rsidRDefault="00914EBF" w:rsidP="00E12B8D">
      <w:pPr>
        <w:pStyle w:val="af2"/>
        <w:jc w:val="both"/>
      </w:pPr>
    </w:p>
  </w:footnote>
  <w:footnote w:id="23">
    <w:p w:rsidR="00914EBF" w:rsidRPr="00217344" w:rsidRDefault="00914EBF"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914EBF" w:rsidRPr="008842CE" w:rsidRDefault="00914EBF"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914EBF" w:rsidRDefault="00914EBF"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914EBF" w:rsidRPr="00F21C0D" w:rsidRDefault="00914EBF" w:rsidP="00E12B8D">
      <w:pPr>
        <w:pStyle w:val="af2"/>
        <w:widowControl w:val="0"/>
        <w:jc w:val="both"/>
        <w:rPr>
          <w:lang w:val="hy-AM"/>
        </w:rPr>
      </w:pPr>
    </w:p>
  </w:footnote>
  <w:footnote w:id="26">
    <w:p w:rsidR="00914EBF" w:rsidRDefault="00914EBF"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914EBF" w:rsidRDefault="00914EBF" w:rsidP="00E12B8D">
      <w:pPr>
        <w:pStyle w:val="af2"/>
        <w:widowControl w:val="0"/>
        <w:jc w:val="both"/>
        <w:rPr>
          <w:rFonts w:ascii="GHEA Grapalat" w:hAnsi="GHEA Grapalat"/>
          <w:i/>
        </w:rPr>
      </w:pPr>
    </w:p>
    <w:p w:rsidR="00914EBF" w:rsidRDefault="00914EBF" w:rsidP="00E12B8D">
      <w:pPr>
        <w:pStyle w:val="af2"/>
        <w:widowControl w:val="0"/>
        <w:jc w:val="both"/>
        <w:rPr>
          <w:rFonts w:ascii="GHEA Grapalat" w:hAnsi="GHEA Grapalat"/>
          <w:i/>
        </w:rPr>
      </w:pPr>
    </w:p>
    <w:p w:rsidR="00914EBF" w:rsidRPr="00EB336B" w:rsidRDefault="00914EBF"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914EBF" w:rsidRPr="00D3436F" w:rsidRDefault="00914EBF" w:rsidP="00E12B8D">
      <w:pPr>
        <w:pStyle w:val="af2"/>
        <w:rPr>
          <w:lang w:val="hy-AM"/>
        </w:rPr>
      </w:pPr>
    </w:p>
  </w:footnote>
  <w:footnote w:id="27">
    <w:p w:rsidR="00914EBF" w:rsidRPr="008842CE" w:rsidRDefault="00914EBF"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914EBF" w:rsidRPr="00E85250" w:rsidRDefault="00914EBF" w:rsidP="00E12B8D">
      <w:pPr>
        <w:widowControl w:val="0"/>
        <w:spacing w:after="160" w:line="360" w:lineRule="auto"/>
        <w:ind w:firstLine="709"/>
        <w:jc w:val="both"/>
        <w:rPr>
          <w:rFonts w:ascii="GHEA Grapalat" w:hAnsi="GHEA Grapalat"/>
          <w:lang w:val="hy-AM"/>
        </w:rPr>
      </w:pPr>
    </w:p>
    <w:p w:rsidR="00914EBF" w:rsidRPr="00D3436F" w:rsidRDefault="00914EBF" w:rsidP="00E12B8D">
      <w:pPr>
        <w:pStyle w:val="af2"/>
        <w:rPr>
          <w:lang w:val="hy-AM"/>
        </w:rPr>
      </w:pPr>
    </w:p>
  </w:footnote>
  <w:footnote w:id="28">
    <w:p w:rsidR="00914EBF" w:rsidRPr="00402BC3" w:rsidRDefault="00914EBF"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14EBF" w:rsidRPr="00552088" w:rsidRDefault="00914EBF"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14EBF" w:rsidRPr="00D3436F" w:rsidRDefault="00914EBF" w:rsidP="00E12B8D">
      <w:pPr>
        <w:pStyle w:val="af2"/>
        <w:rPr>
          <w:lang w:val="hy-AM"/>
        </w:rPr>
      </w:pPr>
    </w:p>
  </w:footnote>
  <w:footnote w:id="29">
    <w:p w:rsidR="00914EBF" w:rsidRPr="008842CE" w:rsidRDefault="00914EBF"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914EBF" w:rsidRPr="00D3436F" w:rsidRDefault="00914EBF" w:rsidP="00E12B8D">
      <w:pPr>
        <w:pStyle w:val="af2"/>
        <w:rPr>
          <w:lang w:val="hy-AM"/>
        </w:rPr>
      </w:pPr>
    </w:p>
  </w:footnote>
  <w:footnote w:id="30">
    <w:p w:rsidR="00914EBF" w:rsidRPr="00D3436F" w:rsidRDefault="00914EBF"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rsidR="00914EBF" w:rsidRPr="008842CE" w:rsidRDefault="00914EBF"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14EBF" w:rsidRPr="00D3436F" w:rsidRDefault="00914EBF" w:rsidP="00E12B8D">
      <w:pPr>
        <w:pStyle w:val="af2"/>
        <w:rPr>
          <w:lang w:val="hy-AM"/>
        </w:rPr>
      </w:pPr>
    </w:p>
  </w:footnote>
  <w:footnote w:id="32">
    <w:p w:rsidR="00914EBF" w:rsidRPr="008842CE" w:rsidRDefault="00914EBF" w:rsidP="00E12B8D">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914EBF" w:rsidRPr="008842CE" w:rsidRDefault="00914EBF" w:rsidP="00E12B8D">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914EBF" w:rsidRPr="00D3436F" w:rsidRDefault="00914EBF" w:rsidP="00E12B8D">
      <w:pPr>
        <w:pStyle w:val="af2"/>
        <w:rPr>
          <w:lang w:val="hy-AM"/>
        </w:rPr>
      </w:pPr>
    </w:p>
  </w:footnote>
  <w:footnote w:id="33">
    <w:p w:rsidR="00914EBF" w:rsidRPr="008842CE" w:rsidRDefault="00914EBF" w:rsidP="00E12B8D">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rsidR="00914EBF" w:rsidRPr="008842CE" w:rsidRDefault="00914EBF" w:rsidP="00E12B8D">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34BFB"/>
    <w:rsid w:val="000673B4"/>
    <w:rsid w:val="000E0617"/>
    <w:rsid w:val="000F7140"/>
    <w:rsid w:val="002062DA"/>
    <w:rsid w:val="002C3F4E"/>
    <w:rsid w:val="0042055F"/>
    <w:rsid w:val="00433D85"/>
    <w:rsid w:val="00446B99"/>
    <w:rsid w:val="00491078"/>
    <w:rsid w:val="004D0A48"/>
    <w:rsid w:val="00501D4F"/>
    <w:rsid w:val="005126FF"/>
    <w:rsid w:val="0054508A"/>
    <w:rsid w:val="005B32FD"/>
    <w:rsid w:val="005B341E"/>
    <w:rsid w:val="006C4EC2"/>
    <w:rsid w:val="007617B2"/>
    <w:rsid w:val="007941A0"/>
    <w:rsid w:val="007C4DE6"/>
    <w:rsid w:val="007C6399"/>
    <w:rsid w:val="007D26A4"/>
    <w:rsid w:val="007E5C72"/>
    <w:rsid w:val="00825EDD"/>
    <w:rsid w:val="008B1F5B"/>
    <w:rsid w:val="00914EBF"/>
    <w:rsid w:val="00920D6A"/>
    <w:rsid w:val="009256FD"/>
    <w:rsid w:val="009E3704"/>
    <w:rsid w:val="00AC52E3"/>
    <w:rsid w:val="00AE1D0F"/>
    <w:rsid w:val="00B01680"/>
    <w:rsid w:val="00BD024F"/>
    <w:rsid w:val="00BD0664"/>
    <w:rsid w:val="00C6777D"/>
    <w:rsid w:val="00CA025E"/>
    <w:rsid w:val="00CC23DA"/>
    <w:rsid w:val="00E12B8D"/>
    <w:rsid w:val="00E85525"/>
    <w:rsid w:val="00FD1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B164A4-A441-4DA2-A6DC-03CEE8728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ettings" Target="settings.xml"/><Relationship Id="rId7" Type="http://schemas.openxmlformats.org/officeDocument/2006/relationships/hyperlink" Target="mailto:xosroviantar@ramble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22454</Words>
  <Characters>127993</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29</cp:revision>
  <dcterms:created xsi:type="dcterms:W3CDTF">2023-12-15T08:42:00Z</dcterms:created>
  <dcterms:modified xsi:type="dcterms:W3CDTF">2024-12-12T08:32:00Z</dcterms:modified>
</cp:coreProperties>
</file>